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643" w:rsidRPr="00C713E3" w:rsidRDefault="00FA7643" w:rsidP="00C713E3">
      <w:pPr>
        <w:tabs>
          <w:tab w:val="left" w:pos="3540"/>
        </w:tabs>
        <w:rPr>
          <w:rFonts w:ascii="Calibri" w:hAnsi="Calibri"/>
          <w:sz w:val="22"/>
          <w:szCs w:val="22"/>
        </w:rPr>
      </w:pPr>
    </w:p>
    <w:p w:rsidR="00FA7643" w:rsidRPr="00C713E3" w:rsidRDefault="003E14B6" w:rsidP="003E14B6">
      <w:pPr>
        <w:pStyle w:val="Titolo7"/>
        <w:spacing w:before="0" w:after="0"/>
        <w:jc w:val="center"/>
        <w:rPr>
          <w:rFonts w:ascii="Calibri" w:hAnsi="Calibri"/>
          <w:b/>
          <w:sz w:val="22"/>
          <w:szCs w:val="22"/>
        </w:rPr>
      </w:pPr>
      <w:r>
        <w:rPr>
          <w:rFonts w:ascii="Calibri" w:hAnsi="Calibri"/>
          <w:b/>
          <w:sz w:val="22"/>
          <w:szCs w:val="22"/>
        </w:rPr>
        <w:t>ALLEGATO 1</w:t>
      </w:r>
    </w:p>
    <w:p w:rsidR="00FA7643" w:rsidRPr="00C713E3" w:rsidRDefault="00FA7643" w:rsidP="00C713E3">
      <w:pPr>
        <w:rPr>
          <w:rFonts w:ascii="Calibri" w:hAnsi="Calibri"/>
          <w:sz w:val="22"/>
          <w:szCs w:val="22"/>
        </w:rPr>
      </w:pPr>
    </w:p>
    <w:p w:rsidR="00FA7643" w:rsidRPr="00C713E3" w:rsidRDefault="00FA7643" w:rsidP="00C713E3">
      <w:pPr>
        <w:jc w:val="center"/>
        <w:rPr>
          <w:rFonts w:ascii="Calibri" w:hAnsi="Calibri"/>
          <w:sz w:val="22"/>
          <w:szCs w:val="22"/>
        </w:rPr>
      </w:pPr>
      <w:r w:rsidRPr="00C713E3">
        <w:rPr>
          <w:rFonts w:ascii="Calibri" w:hAnsi="Calibri"/>
          <w:b/>
          <w:sz w:val="22"/>
          <w:szCs w:val="22"/>
        </w:rPr>
        <w:t>ISTANZA DI PARTECIPAZIONE – MODELLO DI AUTOCERTIFICAZIONE</w:t>
      </w:r>
    </w:p>
    <w:p w:rsidR="00FA7643" w:rsidRPr="00C713E3" w:rsidRDefault="00FA7643" w:rsidP="00C713E3">
      <w:pPr>
        <w:jc w:val="center"/>
        <w:rPr>
          <w:rFonts w:ascii="Calibri" w:hAnsi="Calibri"/>
          <w:b/>
          <w:bCs/>
          <w:sz w:val="22"/>
          <w:szCs w:val="22"/>
        </w:rPr>
      </w:pPr>
      <w:r w:rsidRPr="00C713E3">
        <w:rPr>
          <w:rFonts w:ascii="Calibri" w:hAnsi="Calibri"/>
          <w:sz w:val="22"/>
          <w:szCs w:val="22"/>
        </w:rPr>
        <w:t>(ai sensi degli art. 46 e 47 del D.P.R. n. 445/2000)</w:t>
      </w:r>
    </w:p>
    <w:p w:rsidR="00FA7643" w:rsidRPr="00C713E3" w:rsidRDefault="00FA7643" w:rsidP="00C713E3">
      <w:pPr>
        <w:pStyle w:val="TxBrp2"/>
        <w:widowControl/>
        <w:tabs>
          <w:tab w:val="clear" w:pos="204"/>
          <w:tab w:val="left" w:pos="708"/>
        </w:tabs>
        <w:autoSpaceDE/>
        <w:spacing w:line="240" w:lineRule="auto"/>
        <w:rPr>
          <w:rFonts w:ascii="Calibri" w:hAnsi="Calibri"/>
          <w:sz w:val="22"/>
          <w:szCs w:val="22"/>
          <w:lang w:val="it-IT"/>
        </w:rPr>
      </w:pP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Alla Direzione Generale</w:t>
      </w: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dell’Azienda Socio-Sanitaria Territoriale (ASST)</w:t>
      </w: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Santi Paolo e Carlo</w:t>
      </w:r>
    </w:p>
    <w:p w:rsidR="00FA7643" w:rsidRPr="00C713E3" w:rsidRDefault="00FA7643" w:rsidP="00C713E3">
      <w:pPr>
        <w:ind w:firstLine="5245"/>
        <w:jc w:val="both"/>
        <w:rPr>
          <w:rFonts w:ascii="Calibri" w:hAnsi="Calibri"/>
          <w:b/>
          <w:sz w:val="22"/>
          <w:szCs w:val="22"/>
        </w:rPr>
      </w:pPr>
      <w:r w:rsidRPr="00C713E3">
        <w:rPr>
          <w:rFonts w:ascii="Calibri" w:hAnsi="Calibri"/>
          <w:b/>
          <w:bCs/>
          <w:sz w:val="22"/>
          <w:szCs w:val="22"/>
        </w:rPr>
        <w:t>Via A. di Rudinì, 8</w:t>
      </w:r>
    </w:p>
    <w:p w:rsidR="00FA7643" w:rsidRPr="00245FE3" w:rsidRDefault="00FA7643" w:rsidP="00C713E3">
      <w:pPr>
        <w:ind w:firstLine="5245"/>
        <w:jc w:val="both"/>
        <w:rPr>
          <w:rFonts w:asciiTheme="minorHAnsi" w:hAnsiTheme="minorHAnsi" w:cstheme="minorHAnsi"/>
          <w:b/>
          <w:sz w:val="22"/>
          <w:szCs w:val="22"/>
        </w:rPr>
      </w:pPr>
      <w:r w:rsidRPr="00245FE3">
        <w:rPr>
          <w:rFonts w:asciiTheme="minorHAnsi" w:hAnsiTheme="minorHAnsi" w:cstheme="minorHAnsi"/>
          <w:b/>
          <w:sz w:val="22"/>
          <w:szCs w:val="22"/>
        </w:rPr>
        <w:t>20142 MILANO</w:t>
      </w:r>
    </w:p>
    <w:p w:rsidR="00FA7643" w:rsidRPr="00245FE3" w:rsidRDefault="00FA7643" w:rsidP="00C713E3">
      <w:pPr>
        <w:ind w:left="1134" w:hanging="1134"/>
        <w:jc w:val="both"/>
        <w:rPr>
          <w:rFonts w:asciiTheme="minorHAnsi" w:hAnsiTheme="minorHAnsi" w:cstheme="minorHAnsi"/>
          <w:b/>
          <w:bCs/>
          <w:sz w:val="22"/>
          <w:szCs w:val="22"/>
        </w:rPr>
      </w:pPr>
    </w:p>
    <w:p w:rsidR="00991D70" w:rsidRDefault="00AF2617" w:rsidP="00991D70">
      <w:pPr>
        <w:pBdr>
          <w:top w:val="single" w:sz="4" w:space="1" w:color="auto"/>
          <w:left w:val="single" w:sz="4" w:space="4" w:color="auto"/>
          <w:bottom w:val="single" w:sz="4" w:space="17" w:color="auto"/>
          <w:right w:val="single" w:sz="4" w:space="4" w:color="auto"/>
        </w:pBdr>
        <w:jc w:val="center"/>
        <w:rPr>
          <w:sz w:val="28"/>
          <w:szCs w:val="28"/>
        </w:rPr>
      </w:pPr>
      <w:r>
        <w:rPr>
          <w:rFonts w:ascii="Candara" w:hAnsi="Candara"/>
          <w:b/>
          <w:bCs/>
          <w:sz w:val="20"/>
          <w:szCs w:val="20"/>
          <w:shd w:val="clear" w:color="auto" w:fill="FFFFFF"/>
          <w:lang w:eastAsia="it-IT"/>
        </w:rPr>
        <w:t xml:space="preserve">RICHIESTA DI OFFERTA(RDO) PER AFFIDAMENTO EX ART. 1 COMMA 2, LETT. A) DELLA L. 120/2020 DELLA FORNITURA TRIENNALE IN SERVICE DI N. 1 </w:t>
      </w:r>
      <w:r>
        <w:rPr>
          <w:rFonts w:ascii="Candara" w:hAnsi="Candara"/>
          <w:b/>
          <w:sz w:val="20"/>
          <w:szCs w:val="20"/>
        </w:rPr>
        <w:t xml:space="preserve">MONITOR METABOLICO PER TEST DI CALORIMETRIA INDIRETTA E RELATIVO MATERIALE DI CONSUMO OCCORRENTE ALLA S.C. DI ANESTESIA E RIANIMAZIONE DELL’ASST SANTI PAOLO E CARLO: </w:t>
      </w:r>
      <w:r>
        <w:rPr>
          <w:rStyle w:val="ListLabel1"/>
          <w:rFonts w:ascii="Candara" w:hAnsi="Candara"/>
          <w:b/>
          <w:color w:val="000000" w:themeColor="text1"/>
          <w:sz w:val="20"/>
          <w:szCs w:val="20"/>
        </w:rPr>
        <w:t xml:space="preserve">IMPORTO COMPLESSIVO DELLA PROCEDURA COMPRENSIVO DI OPZIONI: EURO 78.175,50= OLTRE IVA AL 22% - CIG </w:t>
      </w:r>
      <w:r>
        <w:rPr>
          <w:rStyle w:val="Enfasigrassetto"/>
          <w:rFonts w:ascii="Candara" w:hAnsi="Candara"/>
          <w:sz w:val="20"/>
          <w:szCs w:val="20"/>
        </w:rPr>
        <w:t>9480317D11</w:t>
      </w:r>
      <w:r w:rsidR="00991D70">
        <w:rPr>
          <w:rFonts w:ascii="Candara" w:hAnsi="Candara"/>
          <w:b/>
          <w:sz w:val="22"/>
          <w:szCs w:val="22"/>
        </w:rPr>
        <w:t>CPV_33190000-8 (dispositivi e prodotti medici vari )</w:t>
      </w:r>
    </w:p>
    <w:p w:rsidR="00FA7643" w:rsidRPr="00C97CA8" w:rsidRDefault="00FA7643" w:rsidP="00C97CA8">
      <w:pPr>
        <w:jc w:val="both"/>
        <w:rPr>
          <w:rFonts w:ascii="Calibri" w:hAnsi="Calibri"/>
          <w:b/>
          <w:sz w:val="22"/>
          <w:szCs w:val="22"/>
        </w:rPr>
      </w:pPr>
    </w:p>
    <w:p w:rsidR="00FA7643" w:rsidRDefault="00FA7643" w:rsidP="00C713E3">
      <w:pPr>
        <w:pStyle w:val="Corpodeltesto23"/>
        <w:tabs>
          <w:tab w:val="left" w:pos="1800"/>
        </w:tabs>
        <w:spacing w:after="0" w:line="240" w:lineRule="auto"/>
        <w:jc w:val="both"/>
        <w:rPr>
          <w:rFonts w:ascii="Calibri" w:hAnsi="Calibri"/>
          <w:sz w:val="22"/>
          <w:szCs w:val="22"/>
        </w:rPr>
      </w:pPr>
      <w:r w:rsidRPr="00C713E3">
        <w:rPr>
          <w:rFonts w:ascii="Calibri" w:hAnsi="Calibri"/>
          <w:sz w:val="22"/>
          <w:szCs w:val="22"/>
        </w:rPr>
        <w:t>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con matricola azienda n._________________________, iscritta all’INAIL di _______________________________________, con codice ditta _____________________, tipo contratto ________________________, numero dipendenti _______, Agenzia delle Entrate competente di __________________________________ , con sede in Piazza/Via __________________________________, CAP ___________________</w:t>
      </w:r>
    </w:p>
    <w:p w:rsidR="00FA7643" w:rsidRDefault="00FA7643" w:rsidP="00C713E3">
      <w:pPr>
        <w:pStyle w:val="Corpodeltesto23"/>
        <w:tabs>
          <w:tab w:val="left" w:pos="1800"/>
        </w:tabs>
        <w:spacing w:after="0" w:line="240" w:lineRule="auto"/>
        <w:jc w:val="both"/>
        <w:rPr>
          <w:rFonts w:ascii="Calibri" w:hAnsi="Calibri"/>
          <w:sz w:val="22"/>
          <w:szCs w:val="22"/>
        </w:rPr>
      </w:pPr>
    </w:p>
    <w:p w:rsidR="00FA7643" w:rsidRDefault="00FA7643" w:rsidP="00C713E3">
      <w:pPr>
        <w:jc w:val="both"/>
        <w:rPr>
          <w:rFonts w:ascii="Calibri" w:hAnsi="Calibri"/>
          <w:sz w:val="22"/>
          <w:szCs w:val="22"/>
        </w:rPr>
      </w:pPr>
    </w:p>
    <w:p w:rsidR="00FA7643" w:rsidRPr="00C713E3" w:rsidRDefault="00FA7643" w:rsidP="00C713E3">
      <w:pPr>
        <w:jc w:val="both"/>
        <w:rPr>
          <w:rFonts w:ascii="Calibri" w:hAnsi="Calibri"/>
          <w:b/>
          <w:sz w:val="22"/>
          <w:szCs w:val="22"/>
        </w:rPr>
      </w:pPr>
      <w:r w:rsidRPr="00C713E3">
        <w:rPr>
          <w:rFonts w:ascii="Calibri" w:hAnsi="Calibri"/>
          <w:sz w:val="22"/>
          <w:szCs w:val="22"/>
        </w:rPr>
        <w:t>Ai fini della partecipazione alla gara 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sidRPr="00C713E3">
        <w:rPr>
          <w:rFonts w:ascii="Calibri" w:hAnsi="Calibri"/>
          <w:bCs/>
          <w:color w:val="000000"/>
          <w:sz w:val="22"/>
          <w:szCs w:val="22"/>
        </w:rPr>
        <w:t>Autorità, ai sensi dell’art. 80 del D. Lgs. n. 50/2016</w:t>
      </w:r>
      <w:r>
        <w:rPr>
          <w:rFonts w:ascii="Calibri" w:hAnsi="Calibri"/>
          <w:bCs/>
          <w:color w:val="000000"/>
          <w:sz w:val="22"/>
          <w:szCs w:val="22"/>
        </w:rPr>
        <w:t>,</w:t>
      </w:r>
    </w:p>
    <w:p w:rsidR="00FA7643" w:rsidRDefault="00FA7643" w:rsidP="00C713E3">
      <w:pPr>
        <w:pStyle w:val="Titolo8"/>
        <w:spacing w:before="0" w:after="0"/>
        <w:jc w:val="center"/>
        <w:rPr>
          <w:rFonts w:ascii="Calibri" w:hAnsi="Calibri"/>
          <w:b/>
          <w:i w:val="0"/>
          <w:sz w:val="22"/>
          <w:szCs w:val="22"/>
        </w:rPr>
      </w:pPr>
    </w:p>
    <w:p w:rsidR="00FA7643" w:rsidRPr="00C713E3" w:rsidRDefault="00FA7643" w:rsidP="00C713E3">
      <w:pPr>
        <w:pStyle w:val="Titolo8"/>
        <w:spacing w:before="0" w:after="0"/>
        <w:jc w:val="center"/>
        <w:rPr>
          <w:rFonts w:ascii="Calibri" w:hAnsi="Calibri"/>
          <w:b/>
          <w:sz w:val="22"/>
          <w:szCs w:val="22"/>
        </w:rPr>
      </w:pPr>
      <w:r w:rsidRPr="00C713E3">
        <w:rPr>
          <w:rFonts w:ascii="Calibri" w:hAnsi="Calibri"/>
          <w:b/>
          <w:i w:val="0"/>
          <w:sz w:val="22"/>
          <w:szCs w:val="22"/>
        </w:rPr>
        <w:t>CERTIFICA E DICHIARA</w:t>
      </w:r>
    </w:p>
    <w:p w:rsidR="00FA7643" w:rsidRPr="00C713E3" w:rsidRDefault="00FA7643" w:rsidP="00C713E3">
      <w:pPr>
        <w:jc w:val="both"/>
        <w:rPr>
          <w:rFonts w:ascii="Calibri" w:hAnsi="Calibri"/>
          <w:b/>
          <w:sz w:val="22"/>
          <w:szCs w:val="22"/>
        </w:rPr>
      </w:pPr>
    </w:p>
    <w:p w:rsidR="00FA7643" w:rsidRPr="00C713E3" w:rsidRDefault="00FA7643" w:rsidP="00C713E3">
      <w:pPr>
        <w:numPr>
          <w:ilvl w:val="0"/>
          <w:numId w:val="16"/>
        </w:numPr>
        <w:tabs>
          <w:tab w:val="left" w:pos="284"/>
        </w:tabs>
        <w:ind w:hanging="720"/>
        <w:jc w:val="both"/>
        <w:rPr>
          <w:rFonts w:ascii="Calibri" w:hAnsi="Calibri"/>
          <w:sz w:val="22"/>
          <w:szCs w:val="22"/>
        </w:rPr>
      </w:pPr>
      <w:r>
        <w:rPr>
          <w:rFonts w:ascii="Calibri" w:hAnsi="Calibri"/>
          <w:sz w:val="22"/>
          <w:szCs w:val="22"/>
        </w:rPr>
        <w:t xml:space="preserve">che </w:t>
      </w:r>
      <w:r w:rsidRPr="00C713E3">
        <w:rPr>
          <w:rFonts w:ascii="Calibri" w:hAnsi="Calibri"/>
          <w:sz w:val="22"/>
          <w:szCs w:val="22"/>
        </w:rPr>
        <w:t>l’Impresa __________________________________________è stata costituita il ____________________;</w:t>
      </w:r>
    </w:p>
    <w:p w:rsidR="00FA7643" w:rsidRPr="00C713E3" w:rsidRDefault="00FA7643" w:rsidP="00C713E3">
      <w:pPr>
        <w:numPr>
          <w:ilvl w:val="0"/>
          <w:numId w:val="16"/>
        </w:numPr>
        <w:tabs>
          <w:tab w:val="left" w:pos="284"/>
        </w:tabs>
        <w:ind w:hanging="720"/>
        <w:jc w:val="both"/>
        <w:rPr>
          <w:rFonts w:ascii="Calibri" w:hAnsi="Calibri"/>
          <w:sz w:val="22"/>
          <w:szCs w:val="22"/>
        </w:rPr>
      </w:pPr>
      <w:r w:rsidRPr="00C713E3">
        <w:rPr>
          <w:rFonts w:ascii="Calibri" w:hAnsi="Calibri"/>
          <w:sz w:val="22"/>
          <w:szCs w:val="22"/>
        </w:rPr>
        <w:t>che l’Impresa è iscritta nel registro delle imprese della Camera di Commercio, Industria e Artigianato di ______________________per la seguente attività _______________________________________________</w:t>
      </w:r>
    </w:p>
    <w:p w:rsidR="00FA7643" w:rsidRPr="00C713E3" w:rsidRDefault="00FA7643" w:rsidP="00C713E3">
      <w:pPr>
        <w:ind w:left="284"/>
        <w:jc w:val="both"/>
        <w:rPr>
          <w:rFonts w:ascii="Calibri" w:hAnsi="Calibri"/>
          <w:sz w:val="22"/>
          <w:szCs w:val="22"/>
        </w:rPr>
      </w:pPr>
      <w:r w:rsidRPr="00C713E3">
        <w:rPr>
          <w:rFonts w:ascii="Calibri" w:hAnsi="Calibri"/>
          <w:sz w:val="22"/>
          <w:szCs w:val="22"/>
        </w:rPr>
        <w:t>ed attesta i seguenti dati:</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numero di iscrizione 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data di iscrizione ______________________________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durata / data termine 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lastRenderedPageBreak/>
        <w:t>forma giuridica _________________________________</w:t>
      </w:r>
    </w:p>
    <w:p w:rsidR="00FA7643" w:rsidRPr="00C713E3" w:rsidRDefault="00FA7643" w:rsidP="00C713E3">
      <w:pPr>
        <w:numPr>
          <w:ilvl w:val="0"/>
          <w:numId w:val="4"/>
        </w:numPr>
        <w:jc w:val="both"/>
        <w:rPr>
          <w:rFonts w:ascii="Calibri" w:hAnsi="Calibri"/>
          <w:b/>
          <w:sz w:val="22"/>
          <w:szCs w:val="22"/>
        </w:rPr>
      </w:pPr>
      <w:r w:rsidRPr="00C713E3">
        <w:rPr>
          <w:rFonts w:ascii="Calibri" w:hAnsi="Calibri"/>
          <w:sz w:val="22"/>
          <w:szCs w:val="22"/>
        </w:rPr>
        <w:t>capitale sociale di Euro _____________________________</w:t>
      </w:r>
    </w:p>
    <w:p w:rsidR="00FA7643" w:rsidRPr="00C713E3" w:rsidRDefault="00FA7643" w:rsidP="00C713E3">
      <w:pPr>
        <w:numPr>
          <w:ilvl w:val="0"/>
          <w:numId w:val="16"/>
        </w:numPr>
        <w:tabs>
          <w:tab w:val="left" w:pos="284"/>
        </w:tabs>
        <w:ind w:hanging="720"/>
        <w:jc w:val="both"/>
        <w:rPr>
          <w:rFonts w:ascii="Calibri" w:hAnsi="Calibri" w:cs="Arial"/>
          <w:sz w:val="22"/>
          <w:szCs w:val="22"/>
        </w:rPr>
      </w:pPr>
      <w:r w:rsidRPr="00C713E3">
        <w:rPr>
          <w:rFonts w:ascii="Calibri" w:hAnsi="Calibri"/>
          <w:sz w:val="22"/>
          <w:szCs w:val="22"/>
        </w:rPr>
        <w:t>che i soggetti di cui all’art. 80, commi 1 e 2, del D. Lgs. n. 50/2016, sono i seguenti:</w:t>
      </w:r>
    </w:p>
    <w:tbl>
      <w:tblPr>
        <w:tblW w:w="10084" w:type="dxa"/>
        <w:tblInd w:w="142" w:type="dxa"/>
        <w:tblLayout w:type="fixed"/>
        <w:tblCellMar>
          <w:left w:w="10" w:type="dxa"/>
          <w:right w:w="10" w:type="dxa"/>
        </w:tblCellMar>
        <w:tblLook w:val="0000" w:firstRow="0" w:lastRow="0" w:firstColumn="0" w:lastColumn="0" w:noHBand="0" w:noVBand="0"/>
      </w:tblPr>
      <w:tblGrid>
        <w:gridCol w:w="2055"/>
        <w:gridCol w:w="1648"/>
        <w:gridCol w:w="1870"/>
        <w:gridCol w:w="2358"/>
        <w:gridCol w:w="2153"/>
      </w:tblGrid>
      <w:tr w:rsidR="00FA7643" w:rsidRPr="00C713E3" w:rsidTr="003422CE">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 xml:space="preserve">Cognome e nome </w:t>
            </w: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Data e luogo di nascita</w:t>
            </w: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Codice fiscale</w:t>
            </w: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Luogo di residenza</w:t>
            </w:r>
          </w:p>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pacing w:after="0"/>
              <w:jc w:val="both"/>
              <w:rPr>
                <w:rFonts w:ascii="Calibri" w:hAnsi="Calibri"/>
                <w:sz w:val="22"/>
                <w:szCs w:val="22"/>
              </w:rPr>
            </w:pPr>
            <w:r w:rsidRPr="00C713E3">
              <w:rPr>
                <w:rFonts w:ascii="Calibri" w:hAnsi="Calibri" w:cs="Arial"/>
                <w:sz w:val="22"/>
                <w:szCs w:val="22"/>
              </w:rPr>
              <w:t>Carica sociale</w:t>
            </w:r>
          </w:p>
        </w:tc>
      </w:tr>
      <w:tr w:rsidR="00FA7643" w:rsidRPr="00C713E3" w:rsidTr="003422CE">
        <w:trPr>
          <w:trHeight w:val="324"/>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3422CE">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3422CE">
        <w:trPr>
          <w:trHeight w:val="186"/>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bl>
    <w:p w:rsidR="00FA7643" w:rsidRPr="00C713E3" w:rsidRDefault="00FA7643" w:rsidP="0055325A">
      <w:pPr>
        <w:numPr>
          <w:ilvl w:val="0"/>
          <w:numId w:val="16"/>
        </w:numPr>
        <w:jc w:val="both"/>
        <w:rPr>
          <w:rFonts w:ascii="Calibri" w:hAnsi="Calibri"/>
          <w:sz w:val="22"/>
          <w:szCs w:val="22"/>
        </w:rPr>
      </w:pPr>
      <w:r w:rsidRPr="00C713E3">
        <w:rPr>
          <w:rFonts w:ascii="Calibri" w:hAnsi="Calibri"/>
          <w:sz w:val="22"/>
          <w:szCs w:val="22"/>
        </w:rPr>
        <w:t xml:space="preserve">che nell’anno antecedente la data di </w:t>
      </w:r>
      <w:r w:rsidR="00435E27">
        <w:rPr>
          <w:rFonts w:ascii="Calibri" w:hAnsi="Calibri"/>
          <w:sz w:val="22"/>
          <w:szCs w:val="22"/>
        </w:rPr>
        <w:t xml:space="preserve">indizione(pubblicazione bando GUE) </w:t>
      </w:r>
      <w:r w:rsidRPr="00C713E3">
        <w:rPr>
          <w:rFonts w:ascii="Calibri" w:hAnsi="Calibri"/>
          <w:sz w:val="22"/>
          <w:szCs w:val="22"/>
        </w:rPr>
        <w:t>relativa alla procedura di che trattasi sono cessati dalla carica i seguenti soggetti :</w:t>
      </w:r>
    </w:p>
    <w:p w:rsidR="00FA7643" w:rsidRPr="00C713E3" w:rsidRDefault="00FA7643" w:rsidP="0055325A">
      <w:pPr>
        <w:jc w:val="both"/>
        <w:rPr>
          <w:rFonts w:ascii="Calibri" w:hAnsi="Calibri"/>
          <w:sz w:val="22"/>
          <w:szCs w:val="22"/>
        </w:rPr>
      </w:pPr>
      <w:r>
        <w:rPr>
          <w:rFonts w:ascii="Calibri" w:hAnsi="Calibri"/>
          <w:sz w:val="22"/>
          <w:szCs w:val="22"/>
        </w:rPr>
        <w:tab/>
      </w:r>
      <w:r w:rsidRPr="00C713E3">
        <w:rPr>
          <w:rFonts w:ascii="Calibri" w:hAnsi="Calibri"/>
          <w:sz w:val="22"/>
          <w:szCs w:val="22"/>
        </w:rPr>
        <w:t xml:space="preserve">(Titolare o direttore tecnico, se si tratta di impresa individuale; i soci o il direttore tecnico, se si tratta di </w:t>
      </w:r>
      <w:r>
        <w:rPr>
          <w:rFonts w:ascii="Calibri" w:hAnsi="Calibri"/>
          <w:sz w:val="22"/>
          <w:szCs w:val="22"/>
        </w:rPr>
        <w:tab/>
      </w:r>
      <w:r w:rsidRPr="00C713E3">
        <w:rPr>
          <w:rFonts w:ascii="Calibri" w:hAnsi="Calibri"/>
          <w:sz w:val="22"/>
          <w:szCs w:val="22"/>
        </w:rPr>
        <w:t xml:space="preserve">società in nome collettivo; i soci accomandatari o il direttore tecnico, se si tratta di società in </w:t>
      </w:r>
      <w:r>
        <w:rPr>
          <w:rFonts w:ascii="Calibri" w:hAnsi="Calibri"/>
          <w:sz w:val="22"/>
          <w:szCs w:val="22"/>
        </w:rPr>
        <w:tab/>
      </w:r>
      <w:r w:rsidRPr="00C713E3">
        <w:rPr>
          <w:rFonts w:ascii="Calibri" w:hAnsi="Calibri"/>
          <w:sz w:val="22"/>
          <w:szCs w:val="22"/>
        </w:rPr>
        <w:t xml:space="preserve">accomandita semplice; i membri del consiglio di amministrazione cui sia stata conferita la legale </w:t>
      </w:r>
      <w:r>
        <w:rPr>
          <w:rFonts w:ascii="Calibri" w:hAnsi="Calibri"/>
          <w:sz w:val="22"/>
          <w:szCs w:val="22"/>
        </w:rPr>
        <w:tab/>
      </w:r>
      <w:r w:rsidRPr="00C713E3">
        <w:rPr>
          <w:rFonts w:ascii="Calibri" w:hAnsi="Calibri"/>
          <w:sz w:val="22"/>
          <w:szCs w:val="22"/>
        </w:rPr>
        <w:t xml:space="preserve">rappresentanza, di direzione o di vigilanza o i soggetti muniti di poteri di rappresentanza, di direzione o </w:t>
      </w:r>
      <w:r>
        <w:rPr>
          <w:rFonts w:ascii="Calibri" w:hAnsi="Calibri"/>
          <w:sz w:val="22"/>
          <w:szCs w:val="22"/>
        </w:rPr>
        <w:tab/>
      </w:r>
      <w:r w:rsidRPr="00C713E3">
        <w:rPr>
          <w:rFonts w:ascii="Calibri" w:hAnsi="Calibri"/>
          <w:sz w:val="22"/>
          <w:szCs w:val="22"/>
        </w:rPr>
        <w:t xml:space="preserve">di controllo, il direttore tecnico o il socio unico persona fisica, ovvero il socio di maggioranza in caso di </w:t>
      </w:r>
      <w:r>
        <w:rPr>
          <w:rFonts w:ascii="Calibri" w:hAnsi="Calibri"/>
          <w:sz w:val="22"/>
          <w:szCs w:val="22"/>
        </w:rPr>
        <w:tab/>
      </w:r>
      <w:r w:rsidRPr="00C713E3">
        <w:rPr>
          <w:rFonts w:ascii="Calibri" w:hAnsi="Calibri"/>
          <w:sz w:val="22"/>
          <w:szCs w:val="22"/>
        </w:rPr>
        <w:t>società con meno di quattro soci, se si tratta di altro tipo di società o consorzio).</w:t>
      </w:r>
    </w:p>
    <w:tbl>
      <w:tblPr>
        <w:tblW w:w="10084" w:type="dxa"/>
        <w:tblInd w:w="142" w:type="dxa"/>
        <w:tblLayout w:type="fixed"/>
        <w:tblCellMar>
          <w:left w:w="10" w:type="dxa"/>
          <w:right w:w="10" w:type="dxa"/>
        </w:tblCellMar>
        <w:tblLook w:val="0000" w:firstRow="0" w:lastRow="0" w:firstColumn="0" w:lastColumn="0" w:noHBand="0" w:noVBand="0"/>
      </w:tblPr>
      <w:tblGrid>
        <w:gridCol w:w="2055"/>
        <w:gridCol w:w="1648"/>
        <w:gridCol w:w="1870"/>
        <w:gridCol w:w="2358"/>
        <w:gridCol w:w="2153"/>
      </w:tblGrid>
      <w:tr w:rsidR="00FA7643" w:rsidRPr="00C713E3" w:rsidTr="008F606B">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 xml:space="preserve">Cognome e nome </w:t>
            </w: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Data e luogo di nascita</w:t>
            </w: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Codice fiscale</w:t>
            </w: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Luogo di residenza</w:t>
            </w:r>
          </w:p>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pacing w:after="0"/>
              <w:jc w:val="both"/>
              <w:rPr>
                <w:rFonts w:ascii="Calibri" w:hAnsi="Calibri"/>
                <w:sz w:val="22"/>
                <w:szCs w:val="22"/>
              </w:rPr>
            </w:pPr>
            <w:r w:rsidRPr="00C713E3">
              <w:rPr>
                <w:rFonts w:ascii="Calibri" w:hAnsi="Calibri" w:cs="Arial"/>
                <w:sz w:val="22"/>
                <w:szCs w:val="22"/>
              </w:rPr>
              <w:t>Carica sociale e data di cessazione</w:t>
            </w:r>
          </w:p>
        </w:tc>
      </w:tr>
      <w:tr w:rsidR="00FA7643" w:rsidRPr="00C713E3" w:rsidTr="008F606B">
        <w:trPr>
          <w:trHeight w:val="324"/>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8F606B">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8F606B">
        <w:trPr>
          <w:trHeight w:val="186"/>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bl>
    <w:p w:rsidR="00FA7643" w:rsidRPr="00C713E3" w:rsidRDefault="00FA7643" w:rsidP="00C713E3">
      <w:pPr>
        <w:numPr>
          <w:ilvl w:val="0"/>
          <w:numId w:val="16"/>
        </w:numPr>
        <w:tabs>
          <w:tab w:val="left" w:pos="284"/>
        </w:tabs>
        <w:ind w:hanging="720"/>
        <w:jc w:val="both"/>
        <w:rPr>
          <w:rFonts w:ascii="Calibri" w:hAnsi="Calibri"/>
          <w:sz w:val="22"/>
          <w:szCs w:val="22"/>
        </w:rPr>
      </w:pPr>
      <w:r w:rsidRPr="00C713E3">
        <w:rPr>
          <w:rFonts w:ascii="Calibri" w:hAnsi="Calibri"/>
          <w:sz w:val="22"/>
          <w:szCs w:val="22"/>
        </w:rPr>
        <w:t xml:space="preserve">che l’impresa: </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è</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 xml:space="preserve">non è </w:t>
      </w:r>
    </w:p>
    <w:p w:rsidR="00FA7643" w:rsidRPr="00C713E3" w:rsidRDefault="00FA7643" w:rsidP="00C713E3">
      <w:pPr>
        <w:ind w:left="425"/>
        <w:jc w:val="both"/>
        <w:rPr>
          <w:rFonts w:ascii="Calibri" w:hAnsi="Calibri" w:cs="Arial"/>
          <w:sz w:val="22"/>
          <w:szCs w:val="22"/>
        </w:rPr>
      </w:pPr>
      <w:r w:rsidRPr="00C713E3">
        <w:rPr>
          <w:rFonts w:ascii="Calibri" w:hAnsi="Calibri"/>
          <w:sz w:val="22"/>
          <w:szCs w:val="22"/>
        </w:rPr>
        <w:t>un’azienda o una società sottoposta a sequestro o confisca ai sensi dell'articolo 12-</w:t>
      </w:r>
      <w:r w:rsidRPr="00C713E3">
        <w:rPr>
          <w:rFonts w:ascii="Calibri" w:hAnsi="Calibri"/>
          <w:i/>
          <w:sz w:val="22"/>
          <w:szCs w:val="22"/>
        </w:rPr>
        <w:t>sexies</w:t>
      </w:r>
      <w:r w:rsidRPr="00C713E3">
        <w:rPr>
          <w:rFonts w:ascii="Calibri" w:hAnsi="Calibri"/>
          <w:sz w:val="22"/>
          <w:szCs w:val="22"/>
        </w:rPr>
        <w:t xml:space="preserve"> del d.l.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FA7643" w:rsidRPr="00C713E3" w:rsidRDefault="00FA7643" w:rsidP="00C713E3">
      <w:pPr>
        <w:numPr>
          <w:ilvl w:val="0"/>
          <w:numId w:val="16"/>
        </w:numPr>
        <w:tabs>
          <w:tab w:val="left" w:pos="284"/>
        </w:tabs>
        <w:ind w:hanging="720"/>
        <w:jc w:val="both"/>
        <w:rPr>
          <w:rFonts w:ascii="Calibri" w:hAnsi="Calibri" w:cs="Symbol"/>
          <w:sz w:val="22"/>
          <w:szCs w:val="22"/>
        </w:rPr>
      </w:pPr>
      <w:r w:rsidRPr="00C713E3">
        <w:rPr>
          <w:rFonts w:ascii="Calibri" w:hAnsi="Calibri"/>
          <w:sz w:val="22"/>
          <w:szCs w:val="22"/>
        </w:rPr>
        <w:t xml:space="preserve">che l’impresa: </w:t>
      </w:r>
    </w:p>
    <w:p w:rsidR="00FA7643" w:rsidRPr="00C713E3" w:rsidRDefault="00FA7643" w:rsidP="00C713E3">
      <w:pPr>
        <w:numPr>
          <w:ilvl w:val="0"/>
          <w:numId w:val="5"/>
        </w:numPr>
        <w:jc w:val="both"/>
        <w:rPr>
          <w:rFonts w:ascii="Calibri" w:hAnsi="Calibri"/>
          <w:b/>
          <w:bCs/>
          <w:sz w:val="22"/>
          <w:szCs w:val="22"/>
        </w:rPr>
      </w:pPr>
      <w:r w:rsidRPr="00C713E3">
        <w:rPr>
          <w:rFonts w:ascii="Calibri" w:hAnsi="Calibri"/>
          <w:sz w:val="22"/>
          <w:szCs w:val="22"/>
        </w:rPr>
        <w:t>è in regola con le norme che disciplinano il diritto al lavoro dei disabili di cui all’art. 17 della legge 12.03.1999, n. 68;</w:t>
      </w:r>
    </w:p>
    <w:p w:rsidR="00FA7643" w:rsidRPr="00C713E3" w:rsidRDefault="00FA7643" w:rsidP="00C713E3">
      <w:pPr>
        <w:tabs>
          <w:tab w:val="left" w:pos="360"/>
          <w:tab w:val="left" w:pos="540"/>
        </w:tabs>
        <w:ind w:left="360" w:firstLine="180"/>
        <w:jc w:val="center"/>
        <w:rPr>
          <w:rFonts w:ascii="Calibri" w:hAnsi="Calibri"/>
          <w:b/>
          <w:bCs/>
          <w:sz w:val="22"/>
          <w:szCs w:val="22"/>
        </w:rPr>
      </w:pPr>
      <w:r w:rsidRPr="00C713E3">
        <w:rPr>
          <w:rFonts w:ascii="Calibri" w:hAnsi="Calibri"/>
          <w:bCs/>
          <w:sz w:val="22"/>
          <w:szCs w:val="22"/>
        </w:rPr>
        <w:t>Oppure</w:t>
      </w:r>
    </w:p>
    <w:p w:rsidR="00FA7643" w:rsidRPr="00C713E3" w:rsidRDefault="00FA7643" w:rsidP="00C713E3">
      <w:pPr>
        <w:numPr>
          <w:ilvl w:val="0"/>
          <w:numId w:val="5"/>
        </w:numPr>
        <w:jc w:val="both"/>
        <w:rPr>
          <w:rFonts w:ascii="Calibri" w:hAnsi="Calibri" w:cs="Arial"/>
          <w:sz w:val="22"/>
          <w:szCs w:val="22"/>
        </w:rPr>
      </w:pPr>
      <w:r w:rsidRPr="00C713E3">
        <w:rPr>
          <w:rFonts w:ascii="Calibri" w:hAnsi="Calibri"/>
          <w:sz w:val="22"/>
          <w:szCs w:val="22"/>
        </w:rPr>
        <w:t>non è soggetta agli obblighi derivanti dall’art. 17 della Legge n. 68/1999</w:t>
      </w:r>
      <w:r w:rsidRPr="00C713E3">
        <w:rPr>
          <w:rFonts w:ascii="Calibri" w:hAnsi="Calibri"/>
          <w:b/>
          <w:bCs/>
          <w:sz w:val="22"/>
          <w:szCs w:val="22"/>
        </w:rPr>
        <w:t xml:space="preserve"> (indicare la fattispecie di non assoggettabilità prevista dalla Legge medesima precisando la condizione che determina la non assoggettabilità agli obblighi di assunzione dei lavoratori disabili);</w:t>
      </w:r>
    </w:p>
    <w:p w:rsidR="00FA7643" w:rsidRPr="00C713E3" w:rsidRDefault="00FA7643" w:rsidP="00C713E3">
      <w:pPr>
        <w:numPr>
          <w:ilvl w:val="0"/>
          <w:numId w:val="16"/>
        </w:numPr>
        <w:tabs>
          <w:tab w:val="left" w:pos="284"/>
        </w:tabs>
        <w:ind w:hanging="720"/>
        <w:jc w:val="both"/>
        <w:rPr>
          <w:rFonts w:ascii="Calibri" w:hAnsi="Calibri"/>
          <w:sz w:val="22"/>
          <w:szCs w:val="22"/>
        </w:rPr>
      </w:pPr>
      <w:r w:rsidRPr="00C713E3">
        <w:rPr>
          <w:rFonts w:ascii="Calibri" w:hAnsi="Calibri"/>
          <w:sz w:val="22"/>
          <w:szCs w:val="22"/>
        </w:rPr>
        <w:t xml:space="preserve">che l’impresa: </w:t>
      </w:r>
    </w:p>
    <w:p w:rsidR="00FA7643" w:rsidRPr="00C713E3" w:rsidRDefault="00FA7643" w:rsidP="00C713E3">
      <w:pPr>
        <w:numPr>
          <w:ilvl w:val="0"/>
          <w:numId w:val="6"/>
        </w:numPr>
        <w:tabs>
          <w:tab w:val="left" w:pos="360"/>
        </w:tabs>
        <w:ind w:hanging="1876"/>
        <w:rPr>
          <w:rFonts w:ascii="Calibri" w:hAnsi="Calibri"/>
          <w:sz w:val="22"/>
          <w:szCs w:val="22"/>
        </w:rPr>
      </w:pPr>
      <w:r w:rsidRPr="00C713E3">
        <w:rPr>
          <w:rFonts w:ascii="Calibri" w:hAnsi="Calibri"/>
          <w:sz w:val="22"/>
          <w:szCs w:val="22"/>
        </w:rPr>
        <w:t>non si è avvalsa di piani individuali di emersione di cui alla legge 383/2001;</w:t>
      </w:r>
    </w:p>
    <w:p w:rsidR="00FA7643" w:rsidRPr="00C713E3" w:rsidRDefault="00FA7643" w:rsidP="00C713E3">
      <w:pPr>
        <w:ind w:left="540" w:hanging="180"/>
        <w:jc w:val="center"/>
        <w:rPr>
          <w:rFonts w:ascii="Calibri" w:hAnsi="Calibri"/>
          <w:bCs/>
          <w:sz w:val="22"/>
          <w:szCs w:val="22"/>
        </w:rPr>
      </w:pPr>
      <w:r w:rsidRPr="00C713E3">
        <w:rPr>
          <w:rFonts w:ascii="Calibri" w:hAnsi="Calibri"/>
          <w:bCs/>
          <w:sz w:val="22"/>
          <w:szCs w:val="22"/>
        </w:rPr>
        <w:t>Oppure</w:t>
      </w:r>
    </w:p>
    <w:p w:rsidR="00FA7643" w:rsidRPr="00C713E3" w:rsidRDefault="00FA7643" w:rsidP="00C713E3">
      <w:pPr>
        <w:numPr>
          <w:ilvl w:val="0"/>
          <w:numId w:val="6"/>
        </w:numPr>
        <w:ind w:left="709" w:hanging="425"/>
        <w:jc w:val="both"/>
        <w:rPr>
          <w:rFonts w:ascii="Calibri" w:hAnsi="Calibri"/>
          <w:sz w:val="22"/>
          <w:szCs w:val="22"/>
        </w:rPr>
      </w:pPr>
      <w:r w:rsidRPr="00C713E3">
        <w:rPr>
          <w:rFonts w:ascii="Calibri" w:hAnsi="Calibri"/>
          <w:sz w:val="22"/>
          <w:szCs w:val="22"/>
        </w:rPr>
        <w:t>si è avvalsa dei piani individuali di emersione di cui alla Legge n. 383/2001, ma che il periodo di emersione si è concluso;</w:t>
      </w: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di avere conoscenza di tutti gli oneri, di qualunque natura e specie, che dovrà sostenere per assicurare l’erogazione della fornitura alle condizioni fissate nel Documento Unico di Procedura e nei relativi allegati;</w:t>
      </w:r>
    </w:p>
    <w:p w:rsidR="00FA7643" w:rsidRPr="003727DA" w:rsidRDefault="00FA7643" w:rsidP="00C713E3">
      <w:pPr>
        <w:numPr>
          <w:ilvl w:val="0"/>
          <w:numId w:val="16"/>
        </w:numPr>
        <w:jc w:val="both"/>
        <w:rPr>
          <w:rFonts w:asciiTheme="minorHAnsi" w:hAnsiTheme="minorHAnsi" w:cstheme="minorHAnsi"/>
          <w:sz w:val="22"/>
          <w:szCs w:val="22"/>
        </w:rPr>
      </w:pPr>
      <w:r w:rsidRPr="003727DA">
        <w:rPr>
          <w:rFonts w:asciiTheme="minorHAnsi" w:hAnsiTheme="minorHAnsi" w:cstheme="minorHAnsi"/>
          <w:sz w:val="22"/>
          <w:szCs w:val="22"/>
        </w:rPr>
        <w:t>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i relativi prezzi sono adeguati e sufficienti rispetto al costo del lavoro e che gli stessi comprendono i costi relativi alla sicurezza e protezione dei lavoratori;</w:t>
      </w:r>
    </w:p>
    <w:p w:rsidR="00FA7643" w:rsidRPr="003727DA" w:rsidRDefault="003727DA" w:rsidP="003727DA">
      <w:pPr>
        <w:numPr>
          <w:ilvl w:val="0"/>
          <w:numId w:val="16"/>
        </w:numPr>
        <w:tabs>
          <w:tab w:val="left" w:pos="855"/>
          <w:tab w:val="left" w:pos="1276"/>
        </w:tabs>
        <w:jc w:val="both"/>
        <w:rPr>
          <w:rFonts w:asciiTheme="minorHAnsi" w:hAnsiTheme="minorHAnsi" w:cstheme="minorHAnsi"/>
          <w:sz w:val="22"/>
          <w:szCs w:val="22"/>
        </w:rPr>
      </w:pPr>
      <w:r w:rsidRPr="003727DA">
        <w:rPr>
          <w:rFonts w:asciiTheme="minorHAnsi" w:hAnsiTheme="minorHAnsi" w:cstheme="minorHAnsi"/>
          <w:sz w:val="22"/>
          <w:szCs w:val="22"/>
        </w:rPr>
        <w:t xml:space="preserve">di aver preso visione del Codice Etico dell’“Azienda Socio - Sanitaria Territoriale (ASST) Santi Paolo e Carlo” e del “Piano triennale della prevenzione, della corruzione e della trasparenza” pubblicati sul sito aziendale </w:t>
      </w:r>
      <w:r w:rsidRPr="003727DA">
        <w:rPr>
          <w:rFonts w:asciiTheme="minorHAnsi" w:hAnsiTheme="minorHAnsi" w:cstheme="minorHAnsi"/>
          <w:bCs/>
          <w:iCs/>
          <w:sz w:val="22"/>
          <w:szCs w:val="22"/>
        </w:rPr>
        <w:lastRenderedPageBreak/>
        <w:t>(</w:t>
      </w:r>
      <w:hyperlink r:id="rId8" w:history="1">
        <w:r w:rsidRPr="003727DA">
          <w:rPr>
            <w:rStyle w:val="Collegamentoipertestuale"/>
            <w:rFonts w:asciiTheme="minorHAnsi" w:hAnsiTheme="minorHAnsi" w:cstheme="minorHAnsi"/>
            <w:bCs/>
            <w:iCs/>
            <w:sz w:val="22"/>
            <w:szCs w:val="22"/>
          </w:rPr>
          <w:t>https://www.asst-santipaolocarlo.it/web/guest/contenuto-web/-/asset_publisher/Q47FrkrNjNTu/content/codice-etico-e-di-comportamento</w:t>
        </w:r>
      </w:hyperlink>
      <w:r w:rsidRPr="003727DA">
        <w:rPr>
          <w:rFonts w:asciiTheme="minorHAnsi" w:hAnsiTheme="minorHAnsi" w:cstheme="minorHAnsi"/>
          <w:bCs/>
          <w:iCs/>
          <w:sz w:val="22"/>
          <w:szCs w:val="22"/>
        </w:rPr>
        <w:t xml:space="preserve"> e </w:t>
      </w:r>
      <w:hyperlink r:id="rId9" w:history="1">
        <w:r w:rsidRPr="003727DA">
          <w:rPr>
            <w:rStyle w:val="Collegamentoipertestuale"/>
            <w:rFonts w:asciiTheme="minorHAnsi" w:hAnsiTheme="minorHAnsi" w:cstheme="minorHAnsi"/>
            <w:bCs/>
            <w:iCs/>
            <w:sz w:val="22"/>
            <w:szCs w:val="22"/>
          </w:rPr>
          <w:t>https://www.asst-santipaolocarlo.it/web/guest/piano-triennale-della-prevenzione-della-corruzione-e-della-trasparenza</w:t>
        </w:r>
      </w:hyperlink>
      <w:r w:rsidRPr="003727DA">
        <w:rPr>
          <w:rFonts w:asciiTheme="minorHAnsi" w:hAnsiTheme="minorHAnsi" w:cstheme="minorHAnsi"/>
          <w:bCs/>
          <w:iCs/>
          <w:sz w:val="22"/>
          <w:szCs w:val="22"/>
        </w:rPr>
        <w:t xml:space="preserve">) </w:t>
      </w:r>
      <w:r w:rsidRPr="003727DA">
        <w:rPr>
          <w:rFonts w:asciiTheme="minorHAnsi" w:hAnsiTheme="minorHAnsi" w:cstheme="minorHAnsi"/>
          <w:sz w:val="22"/>
          <w:szCs w:val="22"/>
        </w:rPr>
        <w:t>nonché del Patto d’integrità in materia di contratti pubblici regionali della Regione Lombardia e di accettarne i contenuti impegnandosi, altresì, ad adottare comportamenti conformi ai principi ed ai valori in essi contenuti;</w:t>
      </w:r>
    </w:p>
    <w:p w:rsidR="00E407B9" w:rsidRPr="00EE37EA" w:rsidRDefault="00FA7643" w:rsidP="00412E14">
      <w:pPr>
        <w:numPr>
          <w:ilvl w:val="0"/>
          <w:numId w:val="16"/>
        </w:numPr>
        <w:jc w:val="both"/>
        <w:rPr>
          <w:rFonts w:asciiTheme="minorHAnsi" w:hAnsiTheme="minorHAnsi" w:cs="Calibri"/>
          <w:sz w:val="22"/>
          <w:szCs w:val="22"/>
        </w:rPr>
      </w:pPr>
      <w:r w:rsidRPr="00AF36F0">
        <w:rPr>
          <w:rFonts w:asciiTheme="minorHAnsi" w:hAnsiTheme="minorHAnsi" w:cstheme="minorHAnsi"/>
          <w:sz w:val="22"/>
          <w:szCs w:val="22"/>
        </w:rPr>
        <w:t xml:space="preserve">di accettare e specificatamente di approvare, ai sensi dell'art. 1341 c.c., </w:t>
      </w:r>
      <w:r w:rsidR="00AF36F0" w:rsidRPr="00AF36F0">
        <w:rPr>
          <w:rFonts w:asciiTheme="minorHAnsi" w:hAnsiTheme="minorHAnsi" w:cs="Calibri"/>
          <w:sz w:val="22"/>
          <w:szCs w:val="22"/>
        </w:rPr>
        <w:t xml:space="preserve">il contenuto degli artt. </w:t>
      </w:r>
      <w:ins w:id="0" w:author="Rossini Marta" w:date="2022-11-11T10:31:00Z">
        <w:r w:rsidR="00412E14" w:rsidRPr="00412E14">
          <w:rPr>
            <w:rFonts w:asciiTheme="minorHAnsi" w:hAnsiTheme="minorHAnsi" w:cs="Calibri"/>
            <w:sz w:val="22"/>
            <w:szCs w:val="22"/>
          </w:rPr>
          <w:t>. 1, 2, 8, 9,  11, 12, 13, 14, 15, 16, 17, 19, 20, 22, 23, 25</w:t>
        </w:r>
      </w:ins>
      <w:bookmarkStart w:id="1" w:name="_GoBack"/>
      <w:bookmarkEnd w:id="1"/>
      <w:del w:id="2" w:author="Rossini Marta" w:date="2022-11-11T10:31:00Z">
        <w:r w:rsidR="00AF36F0" w:rsidRPr="00AF36F0" w:rsidDel="00412E14">
          <w:rPr>
            <w:rFonts w:asciiTheme="minorHAnsi" w:hAnsiTheme="minorHAnsi" w:cs="Calibri"/>
            <w:sz w:val="22"/>
            <w:szCs w:val="22"/>
          </w:rPr>
          <w:delText>1, 2, 6, 7 8, 9,  10, 13, 16, 17, 18, 19, 20, 21, 22, 23, 24, 26, 27 e 28</w:delText>
        </w:r>
        <w:r w:rsidR="00C97CA8" w:rsidDel="00412E14">
          <w:rPr>
            <w:rFonts w:asciiTheme="minorHAnsi" w:hAnsiTheme="minorHAnsi" w:cs="Calibri"/>
            <w:sz w:val="22"/>
            <w:szCs w:val="22"/>
          </w:rPr>
          <w:delText xml:space="preserve"> </w:delText>
        </w:r>
      </w:del>
      <w:r w:rsidR="00AF36F0" w:rsidRPr="00AF36F0">
        <w:rPr>
          <w:rFonts w:asciiTheme="minorHAnsi" w:hAnsiTheme="minorHAnsi" w:cs="Calibri"/>
          <w:sz w:val="22"/>
          <w:szCs w:val="22"/>
        </w:rPr>
        <w:t xml:space="preserve">del </w:t>
      </w:r>
      <w:r w:rsidR="00C97CA8">
        <w:rPr>
          <w:rFonts w:asciiTheme="minorHAnsi" w:hAnsiTheme="minorHAnsi" w:cs="Calibri"/>
          <w:sz w:val="22"/>
          <w:szCs w:val="22"/>
        </w:rPr>
        <w:t xml:space="preserve"> </w:t>
      </w:r>
      <w:r w:rsidR="00AF36F0" w:rsidRPr="00AF36F0">
        <w:rPr>
          <w:rFonts w:asciiTheme="minorHAnsi" w:hAnsiTheme="minorHAnsi" w:cs="Calibri"/>
          <w:sz w:val="22"/>
          <w:szCs w:val="22"/>
        </w:rPr>
        <w:t>DPC;</w:t>
      </w:r>
    </w:p>
    <w:p w:rsidR="00FA7643" w:rsidRPr="003727DA" w:rsidRDefault="00FA7643" w:rsidP="003727DA">
      <w:pPr>
        <w:numPr>
          <w:ilvl w:val="0"/>
          <w:numId w:val="16"/>
        </w:numPr>
        <w:jc w:val="both"/>
        <w:rPr>
          <w:rFonts w:asciiTheme="minorHAnsi" w:hAnsiTheme="minorHAnsi" w:cstheme="minorHAnsi"/>
          <w:sz w:val="22"/>
          <w:szCs w:val="22"/>
        </w:rPr>
      </w:pPr>
      <w:r w:rsidRPr="003727DA">
        <w:rPr>
          <w:rFonts w:asciiTheme="minorHAnsi" w:hAnsiTheme="minorHAnsi" w:cstheme="minorHAnsi"/>
          <w:sz w:val="22"/>
          <w:szCs w:val="22"/>
        </w:rPr>
        <w:t>di rendersi disponibile, qualora necessario, ad accettare l’esecuzione della fornitura in via d’urgenza sotto le riserve di legge, nelle more della stipula del contratto;</w:t>
      </w:r>
    </w:p>
    <w:p w:rsidR="00FA7643" w:rsidRPr="003727DA" w:rsidRDefault="00FA7643" w:rsidP="00C713E3">
      <w:pPr>
        <w:numPr>
          <w:ilvl w:val="0"/>
          <w:numId w:val="16"/>
        </w:numPr>
        <w:jc w:val="both"/>
        <w:rPr>
          <w:rFonts w:asciiTheme="minorHAnsi" w:hAnsiTheme="minorHAnsi" w:cstheme="minorHAnsi"/>
          <w:sz w:val="22"/>
          <w:szCs w:val="22"/>
        </w:rPr>
      </w:pPr>
      <w:r w:rsidRPr="003727DA">
        <w:rPr>
          <w:rFonts w:asciiTheme="minorHAnsi" w:hAnsiTheme="minorHAnsi" w:cstheme="minorHAnsi"/>
          <w:sz w:val="22"/>
          <w:szCs w:val="22"/>
        </w:rPr>
        <w:t>di essere informato, ai sensi e per gli effetti del Regolamento UE 27 aprile 2016, N. 679 - G.D.P.R.,  e D.Lgs. 4 settembre 2018 n. 101, che i dati personali raccolti saranno trattati, anche con strumenti informatici, esclusivamente nell’ambito del procedimento per il quale la presente dichiarazione viene resa;</w:t>
      </w:r>
    </w:p>
    <w:p w:rsidR="00FA7643" w:rsidRPr="003727DA" w:rsidRDefault="00FA7643" w:rsidP="00C713E3">
      <w:pPr>
        <w:numPr>
          <w:ilvl w:val="0"/>
          <w:numId w:val="16"/>
        </w:numPr>
        <w:jc w:val="both"/>
        <w:rPr>
          <w:rFonts w:asciiTheme="minorHAnsi" w:hAnsiTheme="minorHAnsi" w:cstheme="minorHAnsi"/>
          <w:sz w:val="22"/>
          <w:szCs w:val="22"/>
        </w:rPr>
      </w:pPr>
      <w:r w:rsidRPr="003727DA">
        <w:rPr>
          <w:rFonts w:asciiTheme="minorHAnsi" w:hAnsiTheme="minorHAnsi" w:cstheme="minorHAnsi"/>
          <w:sz w:val="22"/>
          <w:szCs w:val="22"/>
        </w:rPr>
        <w:t>di essere a conoscenza che la presente dichiarazione, debitamente compilata e controfirmata, costituirà condizione necessaria per l’ammissione alla gara;</w:t>
      </w:r>
    </w:p>
    <w:p w:rsidR="00FA7643" w:rsidRPr="00C713E3" w:rsidRDefault="00FA7643" w:rsidP="00C713E3">
      <w:pPr>
        <w:numPr>
          <w:ilvl w:val="0"/>
          <w:numId w:val="16"/>
        </w:numPr>
        <w:jc w:val="both"/>
        <w:rPr>
          <w:rFonts w:ascii="Calibri" w:hAnsi="Calibri"/>
          <w:sz w:val="22"/>
          <w:szCs w:val="22"/>
        </w:rPr>
      </w:pPr>
      <w:r w:rsidRPr="003727DA">
        <w:rPr>
          <w:rFonts w:asciiTheme="minorHAnsi" w:hAnsiTheme="minorHAnsi" w:cstheme="minorHAnsi"/>
          <w:sz w:val="22"/>
          <w:szCs w:val="22"/>
        </w:rPr>
        <w:t>che il periodo di tempo in cui l’offerente è vincolato dalla propria offerta</w:t>
      </w:r>
      <w:r w:rsidRPr="00C713E3">
        <w:rPr>
          <w:rFonts w:ascii="Calibri" w:hAnsi="Calibri"/>
          <w:sz w:val="22"/>
          <w:szCs w:val="22"/>
        </w:rPr>
        <w:t xml:space="preserve"> è di 180 giorni dalla data di scadenza del termine di presentazione della stessa;</w:t>
      </w: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 che si impegna, in caso di affidamento della fornitura di che trattasi, ad assumersi tutti gli obblighi di tracciabilità dei flussi finanziari, ai sensi della Legge n. 136/2010 e s.m. e i., pena la nullità del contratto;</w:t>
      </w: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che la ditta:</w:t>
      </w:r>
    </w:p>
    <w:p w:rsidR="00FA7643" w:rsidRPr="00C713E3" w:rsidRDefault="00FA7643" w:rsidP="00C713E3">
      <w:pPr>
        <w:numPr>
          <w:ilvl w:val="0"/>
          <w:numId w:val="5"/>
        </w:numPr>
        <w:jc w:val="both"/>
        <w:rPr>
          <w:rFonts w:ascii="Calibri" w:hAnsi="Calibri"/>
          <w:b/>
          <w:bCs/>
          <w:sz w:val="22"/>
          <w:szCs w:val="22"/>
        </w:rPr>
      </w:pPr>
      <w:r w:rsidRPr="00C713E3">
        <w:rPr>
          <w:rFonts w:ascii="Calibri" w:hAnsi="Calibri"/>
          <w:sz w:val="22"/>
          <w:szCs w:val="22"/>
        </w:rPr>
        <w:t>ha assunto un proprio Codice Etico (indicare le modalità con le quali può esserne presa visione)</w:t>
      </w:r>
    </w:p>
    <w:p w:rsidR="00FA7643" w:rsidRPr="00C713E3" w:rsidRDefault="00FA7643" w:rsidP="00C713E3">
      <w:pPr>
        <w:tabs>
          <w:tab w:val="left" w:pos="360"/>
          <w:tab w:val="left" w:pos="2340"/>
        </w:tabs>
        <w:ind w:left="360" w:hanging="360"/>
        <w:jc w:val="center"/>
        <w:rPr>
          <w:rFonts w:ascii="Calibri" w:hAnsi="Calibri"/>
          <w:b/>
          <w:bCs/>
          <w:sz w:val="22"/>
          <w:szCs w:val="22"/>
        </w:rPr>
      </w:pPr>
      <w:r w:rsidRPr="00C713E3">
        <w:rPr>
          <w:rFonts w:ascii="Calibri" w:hAnsi="Calibri"/>
          <w:b/>
          <w:bCs/>
          <w:sz w:val="22"/>
          <w:szCs w:val="22"/>
        </w:rPr>
        <w:t>Oppure</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non ha assunto un proprio Codice Etico</w:t>
      </w:r>
    </w:p>
    <w:p w:rsidR="00FA7643" w:rsidRPr="00C713E3" w:rsidRDefault="00FA7643" w:rsidP="00C713E3">
      <w:pPr>
        <w:tabs>
          <w:tab w:val="left" w:pos="360"/>
        </w:tabs>
        <w:jc w:val="both"/>
        <w:rPr>
          <w:rFonts w:ascii="Calibri" w:hAnsi="Calibri"/>
          <w:sz w:val="22"/>
          <w:szCs w:val="22"/>
        </w:rPr>
      </w:pP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di aver preso visione del Codice Etico dell’“Azienda Socio - Sanitaria Territoriale (ASST) Santi Paolo e Carlo” e del Patto d’integrità in materia di contratti pubblici regionali della Regione Lombardia, pubblicati sul sito aziendale e di accettarne i contenuti impegnandosi, altresì, ad adottare comportamenti conformi ai principi ed ai valori in essi contenuti;</w:t>
      </w: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FA7643" w:rsidRPr="00C713E3" w:rsidRDefault="00FA7643" w:rsidP="00C713E3">
      <w:pPr>
        <w:numPr>
          <w:ilvl w:val="0"/>
          <w:numId w:val="16"/>
        </w:numPr>
        <w:jc w:val="both"/>
        <w:rPr>
          <w:rFonts w:ascii="Calibri" w:hAnsi="Calibri"/>
          <w:sz w:val="22"/>
          <w:szCs w:val="22"/>
        </w:rPr>
      </w:pPr>
      <w:r w:rsidRPr="00C713E3">
        <w:rPr>
          <w:rFonts w:ascii="Calibri" w:hAnsi="Calibri"/>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FA7643" w:rsidRPr="00C713E3" w:rsidRDefault="00FA7643" w:rsidP="00C713E3">
      <w:pPr>
        <w:numPr>
          <w:ilvl w:val="0"/>
          <w:numId w:val="16"/>
        </w:numPr>
        <w:jc w:val="both"/>
        <w:rPr>
          <w:rFonts w:ascii="Calibri" w:hAnsi="Calibri"/>
          <w:sz w:val="22"/>
          <w:szCs w:val="22"/>
        </w:rPr>
      </w:pPr>
      <w:r w:rsidRPr="00C713E3">
        <w:rPr>
          <w:rFonts w:ascii="Calibri" w:eastAsia="SimSun" w:hAnsi="Calibri"/>
          <w:b/>
          <w:i/>
          <w:sz w:val="22"/>
          <w:szCs w:val="22"/>
        </w:rPr>
        <w:t>[se del caso - facoltativo]</w:t>
      </w:r>
      <w:r w:rsidRPr="00C713E3">
        <w:rPr>
          <w:rFonts w:ascii="Calibri" w:hAnsi="Calibri"/>
          <w:sz w:val="22"/>
          <w:szCs w:val="22"/>
        </w:rPr>
        <w:t xml:space="preserve"> di impegnarsi a sottoscrivere la dichiarazione di conformità agli standard sociali minimi di cui all’allegato I al decreto del Ministero dell’Ambiente e della Tutela del Territorio e del Mare del 6 giugno 2012, allegata al contratto;</w:t>
      </w:r>
    </w:p>
    <w:p w:rsidR="00FA7643" w:rsidRPr="00C713E3" w:rsidRDefault="00FA7643" w:rsidP="00C713E3">
      <w:pPr>
        <w:numPr>
          <w:ilvl w:val="0"/>
          <w:numId w:val="16"/>
        </w:numPr>
        <w:jc w:val="both"/>
        <w:rPr>
          <w:rFonts w:ascii="Calibri" w:hAnsi="Calibri" w:cs="Calibri"/>
          <w:sz w:val="22"/>
          <w:szCs w:val="22"/>
        </w:rPr>
      </w:pPr>
      <w:r w:rsidRPr="00C713E3">
        <w:rPr>
          <w:rFonts w:ascii="Calibri" w:hAnsi="Calibri" w:cs="Calibri"/>
          <w:b/>
          <w:sz w:val="22"/>
          <w:szCs w:val="22"/>
        </w:rPr>
        <w:t>Per gli operatori economici aventi sede, residenza o domicilio nei paesi inseriti nelle c.d. “</w:t>
      </w:r>
      <w:r w:rsidRPr="00C713E3">
        <w:rPr>
          <w:rFonts w:ascii="Calibri" w:hAnsi="Calibri" w:cs="Calibri"/>
          <w:b/>
          <w:i/>
          <w:sz w:val="22"/>
          <w:szCs w:val="22"/>
        </w:rPr>
        <w:t>black list</w:t>
      </w:r>
      <w:r w:rsidRPr="00C713E3">
        <w:rPr>
          <w:rFonts w:ascii="Calibri" w:hAnsi="Calibri" w:cs="Calibri"/>
          <w:b/>
          <w:sz w:val="22"/>
          <w:szCs w:val="22"/>
        </w:rPr>
        <w:t>”</w:t>
      </w:r>
    </w:p>
    <w:p w:rsidR="00FA7643" w:rsidRPr="00C713E3" w:rsidRDefault="00FA7643" w:rsidP="00C713E3">
      <w:pPr>
        <w:pStyle w:val="Corpotesto"/>
        <w:spacing w:after="0"/>
        <w:ind w:left="142"/>
        <w:jc w:val="both"/>
        <w:rPr>
          <w:rFonts w:ascii="Calibri" w:hAnsi="Calibri"/>
          <w:sz w:val="22"/>
          <w:szCs w:val="22"/>
        </w:rPr>
      </w:pPr>
      <w:r w:rsidRPr="00C713E3">
        <w:rPr>
          <w:rFonts w:ascii="Calibri" w:hAnsi="Calibri"/>
          <w:b/>
          <w:i/>
          <w:color w:val="0000FF"/>
          <w:sz w:val="22"/>
          <w:szCs w:val="22"/>
        </w:rPr>
        <w:t xml:space="preserve">       (contrassegnare con una crocetta)</w:t>
      </w:r>
    </w:p>
    <w:p w:rsidR="00FA7643" w:rsidRPr="00C713E3" w:rsidRDefault="00FA7643" w:rsidP="00EE37EA">
      <w:pPr>
        <w:numPr>
          <w:ilvl w:val="0"/>
          <w:numId w:val="5"/>
        </w:numPr>
        <w:tabs>
          <w:tab w:val="left" w:pos="709"/>
        </w:tabs>
        <w:jc w:val="both"/>
        <w:rPr>
          <w:rFonts w:ascii="Calibri" w:hAnsi="Calibri" w:cs="Calibri"/>
          <w:sz w:val="22"/>
          <w:szCs w:val="22"/>
        </w:rPr>
      </w:pPr>
      <w:r w:rsidRPr="00C713E3">
        <w:rPr>
          <w:rFonts w:ascii="Calibri" w:hAnsi="Calibri" w:cs="Calibri"/>
          <w:sz w:val="22"/>
          <w:szCs w:val="22"/>
        </w:rPr>
        <w:tab/>
      </w:r>
      <w:r>
        <w:rPr>
          <w:rFonts w:ascii="Calibri" w:hAnsi="Calibri" w:cs="Calibri"/>
          <w:sz w:val="22"/>
          <w:szCs w:val="22"/>
        </w:rPr>
        <w:t>d</w:t>
      </w:r>
      <w:r w:rsidRPr="00C713E3">
        <w:rPr>
          <w:rFonts w:ascii="Calibri" w:hAnsi="Calibri" w:cs="Calibri"/>
          <w:sz w:val="22"/>
          <w:szCs w:val="22"/>
        </w:rPr>
        <w:t>ichiara di essere in possesso dell’autorizzazione in corso di validità ri</w:t>
      </w:r>
      <w:r>
        <w:rPr>
          <w:rFonts w:ascii="Calibri" w:hAnsi="Calibri" w:cs="Calibri"/>
          <w:sz w:val="22"/>
          <w:szCs w:val="22"/>
        </w:rPr>
        <w:t>lasciata ai sensi del d.m. 14 d</w:t>
      </w:r>
      <w:r w:rsidRPr="00C713E3">
        <w:rPr>
          <w:rFonts w:ascii="Calibri" w:hAnsi="Calibri" w:cs="Calibri"/>
          <w:sz w:val="22"/>
          <w:szCs w:val="22"/>
        </w:rPr>
        <w:t xml:space="preserve">icembre 2010 del Ministero dell’economia e delle finanze ai sensi (art. 37 del d.l. 78/2010, conv. in </w:t>
      </w:r>
      <w:r>
        <w:rPr>
          <w:rFonts w:ascii="Calibri" w:hAnsi="Calibri" w:cs="Calibri"/>
          <w:sz w:val="22"/>
          <w:szCs w:val="22"/>
        </w:rPr>
        <w:t>l</w:t>
      </w:r>
      <w:r w:rsidRPr="00C713E3">
        <w:rPr>
          <w:rFonts w:ascii="Calibri" w:hAnsi="Calibri" w:cs="Calibri"/>
          <w:sz w:val="22"/>
          <w:szCs w:val="22"/>
        </w:rPr>
        <w:t xml:space="preserve">. 122/2010) </w:t>
      </w:r>
    </w:p>
    <w:p w:rsidR="00FA7643" w:rsidRPr="00C713E3" w:rsidRDefault="00FA7643" w:rsidP="00792012">
      <w:pPr>
        <w:pStyle w:val="Corpotesto"/>
        <w:tabs>
          <w:tab w:val="left" w:pos="360"/>
        </w:tabs>
        <w:spacing w:after="0"/>
        <w:ind w:left="142"/>
        <w:jc w:val="center"/>
        <w:rPr>
          <w:rFonts w:ascii="Calibri" w:hAnsi="Calibri" w:cs="Calibri"/>
          <w:sz w:val="22"/>
          <w:szCs w:val="22"/>
        </w:rPr>
      </w:pPr>
      <w:r w:rsidRPr="00C713E3">
        <w:rPr>
          <w:rFonts w:ascii="Calibri" w:hAnsi="Calibri"/>
          <w:b/>
          <w:sz w:val="22"/>
          <w:szCs w:val="22"/>
        </w:rPr>
        <w:t>oppure</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t xml:space="preserve">dichiara </w:t>
      </w:r>
      <w:r w:rsidRPr="00C713E3">
        <w:rPr>
          <w:rFonts w:ascii="Calibri" w:hAnsi="Calibri"/>
          <w:sz w:val="22"/>
          <w:szCs w:val="22"/>
        </w:rPr>
        <w:t xml:space="preserve">di aver presentato domanda di autorizzazione ai sensi dell’art. 1 comma 3 del d.m.14.12.2010 e </w:t>
      </w:r>
      <w:r w:rsidRPr="00C713E3">
        <w:rPr>
          <w:rFonts w:ascii="Calibri" w:hAnsi="Calibri" w:cs="Calibri"/>
          <w:sz w:val="22"/>
          <w:szCs w:val="22"/>
          <w:u w:val="single"/>
        </w:rPr>
        <w:t>allega copia conforme dell’istanza di autorizzazione inviata al Ministero</w:t>
      </w:r>
      <w:r w:rsidRPr="00C713E3">
        <w:rPr>
          <w:rFonts w:ascii="Calibri" w:hAnsi="Calibri" w:cs="Calibri"/>
          <w:sz w:val="22"/>
          <w:szCs w:val="22"/>
        </w:rPr>
        <w:t>;</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b/>
          <w:sz w:val="22"/>
          <w:szCs w:val="22"/>
        </w:rPr>
        <w:t xml:space="preserve">Per gli operatori economici non residenti e privi di stabile organizzazione in Italia: </w:t>
      </w:r>
      <w:r w:rsidRPr="00C713E3">
        <w:rPr>
          <w:rFonts w:ascii="Calibri" w:hAnsi="Calibri" w:cs="Calibri"/>
          <w:sz w:val="22"/>
          <w:szCs w:val="22"/>
        </w:rPr>
        <w:t xml:space="preserve">si impegna ad </w:t>
      </w:r>
      <w:r w:rsidRPr="00C713E3">
        <w:rPr>
          <w:rFonts w:ascii="Calibri" w:hAnsi="Calibri" w:cs="Arial"/>
          <w:sz w:val="22"/>
          <w:szCs w:val="22"/>
        </w:rPr>
        <w:t>uniformarsi, in caso di aggiudicazione, alla disciplina di cui agli articoli 17, comma 2, e 53, comma 3 del d.p.r. 633/1972 e a comunicare alla stazione appaltante la nomina del proprio rappresentante fiscale, nelle forme di legge;</w:t>
      </w:r>
    </w:p>
    <w:p w:rsidR="00FA7643" w:rsidRPr="00C713E3" w:rsidRDefault="00FA7643" w:rsidP="00C713E3">
      <w:pPr>
        <w:numPr>
          <w:ilvl w:val="0"/>
          <w:numId w:val="16"/>
        </w:numPr>
        <w:jc w:val="both"/>
        <w:rPr>
          <w:rFonts w:ascii="Calibri" w:hAnsi="Calibri" w:cs="Calibri"/>
          <w:sz w:val="22"/>
          <w:szCs w:val="22"/>
        </w:rPr>
      </w:pPr>
      <w:r w:rsidRPr="00C713E3">
        <w:rPr>
          <w:rFonts w:ascii="Calibri" w:hAnsi="Calibri"/>
          <w:b/>
          <w:i/>
          <w:color w:val="0000FF"/>
          <w:sz w:val="22"/>
          <w:szCs w:val="22"/>
        </w:rPr>
        <w:t>(contrassegnare con una crocetta):</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lastRenderedPageBreak/>
        <w:t>autorizza, qualora un partecipante alla gara eserciti la facoltà di “acc</w:t>
      </w:r>
      <w:r>
        <w:rPr>
          <w:rFonts w:ascii="Calibri" w:hAnsi="Calibri" w:cs="Calibri"/>
          <w:sz w:val="22"/>
          <w:szCs w:val="22"/>
        </w:rPr>
        <w:t xml:space="preserve">esso agli atti”, la stazione </w:t>
      </w:r>
      <w:r w:rsidRPr="00C713E3">
        <w:rPr>
          <w:rFonts w:ascii="Calibri" w:hAnsi="Calibri" w:cs="Calibri"/>
          <w:sz w:val="22"/>
          <w:szCs w:val="22"/>
        </w:rPr>
        <w:t xml:space="preserve">appaltante a rilasciare copia di tutta la documentazione presentata per la partecipazione alla gara </w:t>
      </w:r>
    </w:p>
    <w:p w:rsidR="00FA7643" w:rsidRPr="00C713E3" w:rsidRDefault="00FA7643" w:rsidP="000A77B8">
      <w:pPr>
        <w:pStyle w:val="Corpotesto"/>
        <w:tabs>
          <w:tab w:val="left" w:pos="360"/>
        </w:tabs>
        <w:spacing w:after="0"/>
        <w:ind w:left="142"/>
        <w:jc w:val="center"/>
        <w:rPr>
          <w:rFonts w:ascii="Calibri" w:hAnsi="Calibri" w:cs="Calibri"/>
          <w:sz w:val="22"/>
          <w:szCs w:val="22"/>
        </w:rPr>
      </w:pPr>
      <w:r w:rsidRPr="00C713E3">
        <w:rPr>
          <w:rFonts w:ascii="Calibri" w:hAnsi="Calibri" w:cs="Calibri"/>
          <w:b/>
          <w:sz w:val="22"/>
          <w:szCs w:val="22"/>
        </w:rPr>
        <w:t>oppure</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t>non autorizza, qualora un partecipante alla gara eserciti la facoltà di “accesso agli atti”, la stazione</w:t>
      </w:r>
      <w:r>
        <w:rPr>
          <w:rFonts w:ascii="Calibri" w:hAnsi="Calibri" w:cs="Calibri"/>
          <w:sz w:val="22"/>
          <w:szCs w:val="22"/>
        </w:rPr>
        <w:t xml:space="preserve"> a</w:t>
      </w:r>
      <w:r w:rsidRPr="00C713E3">
        <w:rPr>
          <w:rFonts w:ascii="Calibri" w:hAnsi="Calibri" w:cs="Calibri"/>
          <w:sz w:val="22"/>
          <w:szCs w:val="22"/>
        </w:rPr>
        <w:t>ppaltante a rilasciare copia dell’offerta tecnica e delle spiegazioni che saranno eventualmente richieste in sede di verifica delle offerte anomale, in quanto coperte da segreto</w:t>
      </w:r>
      <w:r>
        <w:rPr>
          <w:rFonts w:ascii="Calibri" w:hAnsi="Calibri" w:cs="Calibri"/>
          <w:sz w:val="22"/>
          <w:szCs w:val="22"/>
        </w:rPr>
        <w:t xml:space="preserve"> t</w:t>
      </w:r>
      <w:r w:rsidRPr="00C713E3">
        <w:rPr>
          <w:rFonts w:ascii="Calibri" w:hAnsi="Calibri" w:cs="Calibri"/>
          <w:sz w:val="22"/>
          <w:szCs w:val="22"/>
        </w:rPr>
        <w:t>ecnico/commerciale. Tale dichiarazione dovrà essere adeguatamente motivata e comprovata aisensi dell’art. 53, comma 5, lett. a), del Codice;</w:t>
      </w:r>
    </w:p>
    <w:p w:rsidR="00FA7643" w:rsidRPr="00C713E3" w:rsidRDefault="00FA7643" w:rsidP="00C713E3">
      <w:pPr>
        <w:numPr>
          <w:ilvl w:val="0"/>
          <w:numId w:val="16"/>
        </w:numPr>
        <w:jc w:val="both"/>
        <w:rPr>
          <w:rFonts w:ascii="Calibri" w:hAnsi="Calibri" w:cs="Calibri"/>
          <w:sz w:val="22"/>
          <w:szCs w:val="22"/>
        </w:rPr>
      </w:pPr>
      <w:bookmarkStart w:id="3" w:name="_Ref496787048"/>
      <w:r w:rsidRPr="00C713E3">
        <w:rPr>
          <w:rFonts w:ascii="Calibri" w:hAnsi="Calibri" w:cs="Calibri"/>
          <w:b/>
          <w:sz w:val="22"/>
          <w:szCs w:val="22"/>
        </w:rPr>
        <w:t xml:space="preserve">Per gli operatori economici ammessi al concordato preventivo con continuità aziendale di cui all’art. 186 bis del R.D. 16 marzo 1942, n. 267: </w:t>
      </w:r>
      <w:r w:rsidRPr="00C713E3">
        <w:rPr>
          <w:rFonts w:ascii="Calibri" w:hAnsi="Calibri" w:cs="Calibri"/>
          <w:sz w:val="22"/>
          <w:szCs w:val="22"/>
        </w:rPr>
        <w:t xml:space="preserve">indica, ad integrazione di quanto indicato nella parte  III, sez. C, lett. d) del DGUE, i seguenti </w:t>
      </w:r>
      <w:r w:rsidRPr="00C713E3">
        <w:rPr>
          <w:rFonts w:ascii="Calibri" w:hAnsi="Calibri" w:cs="Garamond"/>
          <w:sz w:val="22"/>
          <w:szCs w:val="22"/>
        </w:rPr>
        <w:t xml:space="preserve"> estremi del </w:t>
      </w:r>
      <w:r w:rsidRPr="00C713E3">
        <w:rPr>
          <w:rFonts w:ascii="Calibri" w:hAnsi="Calibri" w:cs="Garamond-Italic"/>
          <w:iCs/>
          <w:sz w:val="22"/>
          <w:szCs w:val="22"/>
        </w:rPr>
        <w:t>provvedimento di ammissione al concordato e del provvedimento di autorizzazione a partecipare alla gara p</w:t>
      </w:r>
      <w:r>
        <w:rPr>
          <w:rFonts w:ascii="Calibri" w:hAnsi="Calibri" w:cs="Garamond-Italic"/>
          <w:iCs/>
          <w:sz w:val="22"/>
          <w:szCs w:val="22"/>
        </w:rPr>
        <w:t>e</w:t>
      </w:r>
      <w:r w:rsidRPr="00C713E3">
        <w:rPr>
          <w:rFonts w:ascii="Calibri" w:hAnsi="Calibri" w:cs="Garamond-Italic"/>
          <w:iCs/>
          <w:sz w:val="22"/>
          <w:szCs w:val="22"/>
        </w:rPr>
        <w:t xml:space="preserve">r l’affidamento dei lavori _________________ rilasciati dal Tribunale di  ______________________ </w:t>
      </w:r>
      <w:r w:rsidRPr="00C713E3">
        <w:rPr>
          <w:rFonts w:ascii="Calibri" w:hAnsi="Calibri" w:cs="Calibri"/>
          <w:sz w:val="22"/>
          <w:szCs w:val="22"/>
        </w:rPr>
        <w:t xml:space="preserve">nonché dichiara di non partecipare alla gara quale mandataria di un raggruppamento temporaneo di imprese e che le altre imprese aderenti al raggruppamento non sono assoggettate ad una procedura concorsuale ai sensi dell’art. 186  </w:t>
      </w:r>
      <w:r w:rsidRPr="00C713E3">
        <w:rPr>
          <w:rFonts w:ascii="Calibri" w:hAnsi="Calibri" w:cs="Calibri"/>
          <w:i/>
          <w:sz w:val="22"/>
          <w:szCs w:val="22"/>
        </w:rPr>
        <w:t>bis,</w:t>
      </w:r>
      <w:r w:rsidRPr="00C713E3">
        <w:rPr>
          <w:rFonts w:ascii="Calibri" w:hAnsi="Calibri" w:cs="Calibri"/>
          <w:sz w:val="22"/>
          <w:szCs w:val="22"/>
        </w:rPr>
        <w:t xml:space="preserve"> comma 6 del </w:t>
      </w:r>
      <w:bookmarkEnd w:id="3"/>
      <w:r w:rsidRPr="00C713E3">
        <w:rPr>
          <w:rFonts w:ascii="Calibri" w:hAnsi="Calibri" w:cs="Calibri"/>
          <w:sz w:val="22"/>
          <w:szCs w:val="22"/>
        </w:rPr>
        <w:t>R.D. 16 marzo 1942, n. 267.</w:t>
      </w:r>
    </w:p>
    <w:p w:rsidR="00FA7643" w:rsidRDefault="00FA7643" w:rsidP="00C713E3">
      <w:pPr>
        <w:numPr>
          <w:ilvl w:val="0"/>
          <w:numId w:val="16"/>
        </w:numPr>
        <w:jc w:val="both"/>
        <w:rPr>
          <w:rFonts w:ascii="Calibri" w:hAnsi="Calibri"/>
          <w:sz w:val="22"/>
          <w:szCs w:val="22"/>
        </w:rPr>
      </w:pPr>
      <w:r w:rsidRPr="00C713E3">
        <w:rPr>
          <w:rFonts w:ascii="Calibri" w:hAnsi="Calibri"/>
          <w:sz w:val="22"/>
          <w:szCs w:val="22"/>
        </w:rPr>
        <w:t>il recapito unico del soggetto concorrente (in caso di raggruppamenti temporanei di impresa o consorzi o GEIE, indicare un unico referente) in merito alla presente procedura è il seguente:</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indirizzo:</w:t>
      </w:r>
      <w:r w:rsidRPr="00C713E3">
        <w:rPr>
          <w:rFonts w:ascii="Calibri" w:hAnsi="Calibri"/>
          <w:sz w:val="22"/>
          <w:szCs w:val="22"/>
        </w:rPr>
        <w:t>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CAP:</w:t>
      </w:r>
      <w:r w:rsidRPr="00C713E3">
        <w:rPr>
          <w:rFonts w:ascii="Calibri" w:hAnsi="Calibri"/>
          <w:sz w:val="22"/>
          <w:szCs w:val="22"/>
        </w:rPr>
        <w:t>____________________________________________________________________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telefono:</w:t>
      </w:r>
      <w:r w:rsidRPr="00C713E3">
        <w:rPr>
          <w:rFonts w:ascii="Calibri" w:hAnsi="Calibri"/>
          <w:sz w:val="22"/>
          <w:szCs w:val="22"/>
        </w:rPr>
        <w:t xml:space="preserve"> 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fax:</w:t>
      </w:r>
      <w:r w:rsidRPr="00C713E3">
        <w:rPr>
          <w:rFonts w:ascii="Calibri" w:hAnsi="Calibri"/>
          <w:sz w:val="22"/>
          <w:szCs w:val="22"/>
        </w:rPr>
        <w:t xml:space="preserve"> _____________________________________________________________________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e-mail:</w:t>
      </w:r>
      <w:r w:rsidRPr="00C713E3">
        <w:rPr>
          <w:rFonts w:ascii="Calibri" w:hAnsi="Calibri"/>
          <w:sz w:val="22"/>
          <w:szCs w:val="22"/>
        </w:rPr>
        <w:t>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mail PEC:</w:t>
      </w:r>
      <w:r w:rsidRPr="00C713E3">
        <w:rPr>
          <w:rFonts w:ascii="Calibri" w:hAnsi="Calibri"/>
          <w:sz w:val="22"/>
          <w:szCs w:val="22"/>
        </w:rPr>
        <w:t>_________________________________________________________________</w:t>
      </w:r>
    </w:p>
    <w:p w:rsidR="00FA7643" w:rsidRPr="00C713E3" w:rsidRDefault="00FA7643" w:rsidP="00C713E3">
      <w:pPr>
        <w:pStyle w:val="Corpotesto"/>
        <w:spacing w:after="0"/>
        <w:ind w:firstLine="426"/>
        <w:jc w:val="both"/>
        <w:rPr>
          <w:rFonts w:ascii="Calibri" w:hAnsi="Calibri"/>
          <w:sz w:val="22"/>
          <w:szCs w:val="22"/>
        </w:rPr>
      </w:pPr>
      <w:r w:rsidRPr="00C713E3">
        <w:rPr>
          <w:rFonts w:ascii="Calibri" w:hAnsi="Calibri"/>
          <w:sz w:val="22"/>
          <w:szCs w:val="22"/>
        </w:rPr>
        <w:t>e che la persona di riferimento è: ____________________________________________________</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sz w:val="22"/>
          <w:szCs w:val="22"/>
        </w:rPr>
        <w:t>che la Società,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dalla Società al momento della registrazione (o successivamente con l’aggiornamento del profilo registrato); la Società si assume la responsabilità della corretta indicazione dell’indirizzo pec, con particolare riferimento al fatto che l’indirizzo non sia costituito da una pec. In tale caso l’ASST non si assume responsabilità sul mancato recepimento delle comunicazioni;</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sz w:val="22"/>
          <w:szCs w:val="22"/>
        </w:rPr>
        <w:t>l’impegno della Società a verificare costantemente e tenere sotto controllo la propria area riservata all’interno del Sistema stesso;</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sz w:val="22"/>
          <w:szCs w:val="22"/>
        </w:rPr>
        <w:t>di prendere atto, anche in riferimento alle comunicazioni di cui all’art. 76 D. lgs n. 50/2016, che tutte le comunicazioni della procedura inviate attraverso Sintel mediante la funzione “Comunicazioni procedura”, saranno all’occorrenza inviate anche all’indirizzo di Posta Elettronica Certificata dichiarato dalla Società al momento della registrazione (o successivamente con l’aggiornamento del profilo registrato);</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sz w:val="22"/>
          <w:szCs w:val="22"/>
        </w:rPr>
        <w:t>che all’atto della registrazione della Società al Sistema Sintel, o successivamente con l’aggiornamento del profilo registrato, è stato indicato un indirizzo di Posta Elettronica Certificata;</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sz w:val="22"/>
          <w:szCs w:val="22"/>
        </w:rPr>
        <w:t xml:space="preserve">di prendere atto che, per la ricezione di ogni eventuale comunicazione inerente la procedura in oggetto (anche ex artt. 76, D.Lgs. n. 50/2016) e/o di richieste di chiarimento e/o integrazione della documentazione presentata, l’ASST </w:t>
      </w:r>
      <w:r w:rsidR="00EA6456">
        <w:rPr>
          <w:rFonts w:ascii="Calibri" w:hAnsi="Calibri" w:cs="Arial"/>
          <w:sz w:val="22"/>
          <w:szCs w:val="22"/>
        </w:rPr>
        <w:t>Santi Carlo e Paolo</w:t>
      </w:r>
      <w:r w:rsidRPr="00C713E3">
        <w:rPr>
          <w:rFonts w:ascii="Calibri" w:hAnsi="Calibri" w:cs="Arial"/>
          <w:sz w:val="22"/>
          <w:szCs w:val="22"/>
        </w:rPr>
        <w:t xml:space="preserve"> utilizzerà le modalità Sintel mediante la funzione “Comunicazioni procedura”; in caso di indisponibilità oggettiva del sistema telematico o della PEC si indica il seguente numero di fax __________________________ quale mezzo di comunicazione alternativo rispetto a quelli sopra indicati per la ricezione di eventuali comunicazioni da parte dell’ASST </w:t>
      </w:r>
      <w:r w:rsidR="00EA6456">
        <w:rPr>
          <w:rFonts w:ascii="Calibri" w:hAnsi="Calibri" w:cs="Arial"/>
          <w:sz w:val="22"/>
          <w:szCs w:val="22"/>
        </w:rPr>
        <w:t>Santi Paolo e Carlo</w:t>
      </w:r>
      <w:r w:rsidRPr="00C713E3">
        <w:rPr>
          <w:rFonts w:ascii="Calibri" w:hAnsi="Calibri" w:cs="Arial"/>
          <w:sz w:val="22"/>
          <w:szCs w:val="22"/>
        </w:rPr>
        <w:t xml:space="preserve">; </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cs="Arial"/>
          <w:b/>
          <w:sz w:val="22"/>
          <w:szCs w:val="22"/>
        </w:rPr>
        <w:t>(</w:t>
      </w:r>
      <w:r w:rsidRPr="00C713E3">
        <w:rPr>
          <w:rFonts w:ascii="Calibri" w:hAnsi="Calibri" w:cs="Arial"/>
          <w:b/>
          <w:i/>
          <w:sz w:val="22"/>
          <w:szCs w:val="22"/>
        </w:rPr>
        <w:t>in caso di impresa mandante di R.T.I. o Consorzi non costituiti</w:t>
      </w:r>
      <w:r w:rsidRPr="00C713E3">
        <w:rPr>
          <w:rFonts w:ascii="Calibri" w:hAnsi="Calibri" w:cs="Arial"/>
          <w:b/>
          <w:sz w:val="22"/>
          <w:szCs w:val="22"/>
        </w:rPr>
        <w:t>)</w:t>
      </w:r>
      <w:r w:rsidRPr="00C713E3">
        <w:rPr>
          <w:rFonts w:ascii="Calibri" w:hAnsi="Calibri" w:cs="Arial"/>
          <w:sz w:val="22"/>
          <w:szCs w:val="22"/>
        </w:rPr>
        <w:t xml:space="preserve"> ai fini dell’invio e della ricezione delle comunicazioni inerenti la procedura di gara, anche in riferimento alle comunicazioni di cui all’art. 76 D.lgs n.50/2016, elegge domicilio presso il domicilio eletto da parte della mandataria capogruppo del raggruppamento temporaneo d’imprese/consorzio; in caso di indisponibilità oggettiva del sistema </w:t>
      </w:r>
      <w:r w:rsidRPr="00C713E3">
        <w:rPr>
          <w:rFonts w:ascii="Calibri" w:hAnsi="Calibri" w:cs="Arial"/>
          <w:sz w:val="22"/>
          <w:szCs w:val="22"/>
        </w:rPr>
        <w:lastRenderedPageBreak/>
        <w:t xml:space="preserve">telematico Sintel o della PEC si indica il seguente numero di fax __________________________ della mandataria capogruppo del raggruppamento temporaneo d’imprese/consorzio, quale mezzo di comunicazione alternativo rispetto a quelli sopra indicati per la ricezione di eventuali comunicazioni da parte dell’ASST </w:t>
      </w:r>
      <w:r w:rsidR="00EA6456">
        <w:rPr>
          <w:rFonts w:ascii="Calibri" w:hAnsi="Calibri" w:cs="Arial"/>
          <w:sz w:val="22"/>
          <w:szCs w:val="22"/>
        </w:rPr>
        <w:t>Santi Paolo e Carlo</w:t>
      </w:r>
      <w:r w:rsidRPr="00C713E3">
        <w:rPr>
          <w:rFonts w:ascii="Calibri" w:hAnsi="Calibri" w:cs="Arial"/>
          <w:sz w:val="22"/>
          <w:szCs w:val="22"/>
        </w:rPr>
        <w:t>;</w:t>
      </w:r>
    </w:p>
    <w:p w:rsidR="00FA7643" w:rsidRPr="00C713E3" w:rsidRDefault="00FA7643" w:rsidP="00C713E3">
      <w:pPr>
        <w:numPr>
          <w:ilvl w:val="0"/>
          <w:numId w:val="16"/>
        </w:numPr>
        <w:jc w:val="both"/>
        <w:rPr>
          <w:rFonts w:ascii="Calibri" w:hAnsi="Calibri" w:cs="Arial"/>
          <w:sz w:val="22"/>
          <w:szCs w:val="22"/>
        </w:rPr>
      </w:pPr>
      <w:r w:rsidRPr="00C713E3">
        <w:rPr>
          <w:rFonts w:ascii="Calibri" w:hAnsi="Calibri"/>
          <w:sz w:val="22"/>
          <w:szCs w:val="22"/>
        </w:rPr>
        <w:t>che la persona che sottoscriverà il contratto è ___________________in qualità di _________________</w:t>
      </w:r>
      <w:r w:rsidRPr="00C713E3">
        <w:rPr>
          <w:rFonts w:ascii="Calibri" w:hAnsi="Calibri"/>
          <w:b/>
          <w:sz w:val="22"/>
          <w:szCs w:val="22"/>
        </w:rPr>
        <w:t>_</w:t>
      </w:r>
    </w:p>
    <w:p w:rsidR="00FA7643" w:rsidRPr="00C713E3" w:rsidRDefault="00FA7643" w:rsidP="00C713E3">
      <w:pPr>
        <w:pStyle w:val="Corpotesto"/>
        <w:spacing w:after="0"/>
        <w:ind w:left="142"/>
        <w:jc w:val="both"/>
        <w:rPr>
          <w:rFonts w:ascii="Calibri" w:hAnsi="Calibri" w:cs="Calibri"/>
          <w:sz w:val="22"/>
          <w:szCs w:val="22"/>
          <w:u w:val="single"/>
        </w:rPr>
      </w:pPr>
    </w:p>
    <w:p w:rsidR="00FA7643" w:rsidRPr="00C713E3" w:rsidRDefault="00FA7643" w:rsidP="00C713E3">
      <w:pPr>
        <w:ind w:right="-1"/>
        <w:jc w:val="center"/>
        <w:rPr>
          <w:rFonts w:ascii="Calibri" w:hAnsi="Calibri"/>
          <w:sz w:val="22"/>
          <w:szCs w:val="22"/>
        </w:rPr>
      </w:pPr>
      <w:r w:rsidRPr="00C713E3">
        <w:rPr>
          <w:rFonts w:ascii="Calibri" w:hAnsi="Calibri"/>
          <w:sz w:val="22"/>
          <w:szCs w:val="22"/>
          <w:u w:val="single"/>
        </w:rPr>
        <w:t>DICHIARA INOLTRE CHE</w:t>
      </w:r>
    </w:p>
    <w:p w:rsidR="00FA7643" w:rsidRPr="00C713E3" w:rsidRDefault="00FA7643" w:rsidP="00C713E3">
      <w:pPr>
        <w:ind w:left="426"/>
        <w:jc w:val="both"/>
        <w:rPr>
          <w:rFonts w:ascii="Calibri" w:hAnsi="Calibri"/>
          <w:sz w:val="22"/>
          <w:szCs w:val="22"/>
        </w:rPr>
      </w:pPr>
    </w:p>
    <w:p w:rsidR="00FA7643" w:rsidRPr="006F6F10" w:rsidRDefault="00FA7643" w:rsidP="006F6F10">
      <w:pPr>
        <w:pStyle w:val="Paragrafoelenco"/>
        <w:numPr>
          <w:ilvl w:val="0"/>
          <w:numId w:val="11"/>
        </w:numPr>
        <w:tabs>
          <w:tab w:val="left" w:pos="426"/>
        </w:tabs>
        <w:ind w:left="426" w:hanging="426"/>
        <w:jc w:val="both"/>
      </w:pPr>
      <w:r w:rsidRPr="006F6F10">
        <w:t>Il domicilio eletto al quale l’“Azienda Socio - Sanitaria Territoriale (ASST) Santi Paolo e Carlo”  potrà inviare qualsiasi comunicazione inerente la procedura di affidamento in oggetto citata è il seguente:</w:t>
      </w:r>
    </w:p>
    <w:p w:rsidR="00FA7643" w:rsidRPr="00C713E3" w:rsidRDefault="00FA7643" w:rsidP="00C713E3">
      <w:pPr>
        <w:ind w:left="360" w:hanging="360"/>
        <w:jc w:val="both"/>
        <w:rPr>
          <w:rFonts w:ascii="Calibri" w:hAnsi="Calibri"/>
          <w:sz w:val="22"/>
          <w:szCs w:val="22"/>
        </w:rPr>
      </w:pP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Ragione Sociale __________________________________________________________________________</w:t>
      </w: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 xml:space="preserve">Via_________________________________________________________ CAP______________________ </w:t>
      </w: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Città__________________________ Prov.______________ Stato ________________________________</w:t>
      </w:r>
    </w:p>
    <w:p w:rsidR="00FA7643" w:rsidRPr="00C713E3" w:rsidRDefault="00FA7643" w:rsidP="00C713E3">
      <w:pPr>
        <w:ind w:hanging="360"/>
        <w:jc w:val="both"/>
        <w:rPr>
          <w:rFonts w:ascii="Calibri" w:hAnsi="Calibri"/>
          <w:sz w:val="22"/>
          <w:szCs w:val="22"/>
        </w:rPr>
      </w:pPr>
      <w:r w:rsidRPr="00C713E3">
        <w:rPr>
          <w:rFonts w:ascii="Calibri" w:hAnsi="Calibri"/>
          <w:sz w:val="22"/>
          <w:szCs w:val="22"/>
        </w:rPr>
        <w:t xml:space="preserve">      Tel. ______________________________________  Telefax ______________________________</w:t>
      </w:r>
    </w:p>
    <w:p w:rsidR="00FA7643" w:rsidRPr="00C713E3" w:rsidRDefault="00FA7643" w:rsidP="00C713E3">
      <w:pPr>
        <w:ind w:hanging="360"/>
        <w:jc w:val="both"/>
        <w:rPr>
          <w:rFonts w:ascii="Calibri" w:hAnsi="Calibri"/>
          <w:sz w:val="22"/>
          <w:szCs w:val="22"/>
        </w:rPr>
      </w:pPr>
      <w:r w:rsidRPr="00C713E3">
        <w:rPr>
          <w:rFonts w:ascii="Calibri" w:hAnsi="Calibri"/>
          <w:sz w:val="22"/>
          <w:szCs w:val="22"/>
        </w:rPr>
        <w:t xml:space="preserve">       E-mail: ___________________________________ P.E.C. _______________________________________</w:t>
      </w:r>
    </w:p>
    <w:p w:rsidR="00FA7643" w:rsidRDefault="00FA7643" w:rsidP="00C713E3">
      <w:pPr>
        <w:jc w:val="both"/>
        <w:rPr>
          <w:rFonts w:ascii="Calibri" w:hAnsi="Calibri"/>
          <w:sz w:val="22"/>
          <w:szCs w:val="22"/>
        </w:rPr>
      </w:pPr>
    </w:p>
    <w:p w:rsidR="00FA7643" w:rsidRPr="00C713E3" w:rsidRDefault="00FA7643" w:rsidP="00C713E3">
      <w:pPr>
        <w:pStyle w:val="Titolo8"/>
        <w:spacing w:before="0" w:after="0"/>
        <w:jc w:val="center"/>
        <w:rPr>
          <w:rFonts w:ascii="Calibri" w:hAnsi="Calibri" w:cs="Arial"/>
          <w:sz w:val="22"/>
          <w:szCs w:val="22"/>
        </w:rPr>
      </w:pPr>
      <w:r w:rsidRPr="00C713E3">
        <w:rPr>
          <w:rFonts w:ascii="Calibri" w:hAnsi="Calibri"/>
          <w:i w:val="0"/>
          <w:sz w:val="22"/>
          <w:szCs w:val="22"/>
          <w:u w:val="single"/>
        </w:rPr>
        <w:t>SI IMPEGNA</w:t>
      </w:r>
    </w:p>
    <w:p w:rsidR="00FA7643" w:rsidRPr="00C713E3" w:rsidRDefault="00FA7643" w:rsidP="00C713E3">
      <w:pPr>
        <w:jc w:val="both"/>
        <w:rPr>
          <w:rFonts w:ascii="Calibri" w:hAnsi="Calibri" w:cs="Arial"/>
          <w:sz w:val="22"/>
          <w:szCs w:val="22"/>
        </w:rPr>
      </w:pPr>
    </w:p>
    <w:p w:rsidR="00FA7643" w:rsidRPr="00C713E3" w:rsidRDefault="00FA7643" w:rsidP="00C713E3">
      <w:pPr>
        <w:pStyle w:val="Corpodeltesto33"/>
        <w:numPr>
          <w:ilvl w:val="0"/>
          <w:numId w:val="3"/>
        </w:numPr>
        <w:tabs>
          <w:tab w:val="clear" w:pos="720"/>
          <w:tab w:val="num" w:pos="284"/>
        </w:tabs>
        <w:spacing w:after="0"/>
        <w:ind w:left="284" w:hanging="284"/>
        <w:jc w:val="both"/>
        <w:rPr>
          <w:rFonts w:ascii="Calibri" w:hAnsi="Calibri" w:cs="Arial"/>
          <w:sz w:val="22"/>
          <w:szCs w:val="22"/>
          <w:u w:val="single"/>
        </w:rPr>
      </w:pPr>
      <w:r w:rsidRPr="00C713E3">
        <w:rPr>
          <w:rFonts w:ascii="Calibri" w:hAnsi="Calibri" w:cs="Arial"/>
          <w:sz w:val="22"/>
          <w:szCs w:val="22"/>
        </w:rPr>
        <w:t>in caso di aggiudicazione, a presentare tutta la documentazione richiesta dal</w:t>
      </w:r>
      <w:r w:rsidRPr="00C713E3">
        <w:rPr>
          <w:rFonts w:ascii="Calibri" w:hAnsi="Calibri"/>
          <w:sz w:val="22"/>
          <w:szCs w:val="22"/>
        </w:rPr>
        <w:t xml:space="preserve">l’“Azienda Socio - Sanitaria Territoriale (ASST) Santi Paolo e Carlo” </w:t>
      </w:r>
      <w:r w:rsidRPr="00C713E3">
        <w:rPr>
          <w:rFonts w:ascii="Calibri" w:hAnsi="Calibri" w:cs="Arial"/>
          <w:sz w:val="22"/>
          <w:szCs w:val="22"/>
        </w:rPr>
        <w:t>al fine di comprovare quanto dichiarato nel presente modulo e nel modulo DGUE, nonché la documentazione prevista nella regola di gara in capo all’aggiudicatario;</w:t>
      </w:r>
    </w:p>
    <w:p w:rsidR="00FA7643" w:rsidRPr="00C713E3" w:rsidRDefault="00FA7643" w:rsidP="00C713E3">
      <w:pPr>
        <w:pStyle w:val="Titolo8"/>
        <w:spacing w:before="0" w:after="0"/>
        <w:jc w:val="both"/>
        <w:rPr>
          <w:rFonts w:ascii="Calibri" w:hAnsi="Calibri" w:cs="Arial"/>
          <w:sz w:val="22"/>
          <w:szCs w:val="22"/>
          <w:u w:val="single"/>
        </w:rPr>
      </w:pPr>
    </w:p>
    <w:p w:rsidR="00FA7643" w:rsidRPr="00C713E3" w:rsidRDefault="00FA7643" w:rsidP="00C713E3">
      <w:pPr>
        <w:pStyle w:val="Titolo8"/>
        <w:spacing w:before="0" w:after="0"/>
        <w:jc w:val="center"/>
        <w:rPr>
          <w:rFonts w:ascii="Calibri" w:hAnsi="Calibri"/>
          <w:sz w:val="22"/>
          <w:szCs w:val="22"/>
        </w:rPr>
      </w:pPr>
      <w:r w:rsidRPr="00C713E3">
        <w:rPr>
          <w:rFonts w:ascii="Calibri" w:hAnsi="Calibri"/>
          <w:i w:val="0"/>
          <w:sz w:val="22"/>
          <w:szCs w:val="22"/>
          <w:u w:val="single"/>
        </w:rPr>
        <w:t>AUTORIZZA</w:t>
      </w:r>
    </w:p>
    <w:p w:rsidR="00FA7643" w:rsidRPr="00C713E3" w:rsidRDefault="00FA7643" w:rsidP="00C713E3">
      <w:pPr>
        <w:jc w:val="both"/>
        <w:rPr>
          <w:rFonts w:ascii="Calibri" w:hAnsi="Calibri"/>
          <w:sz w:val="22"/>
          <w:szCs w:val="22"/>
        </w:rPr>
      </w:pPr>
    </w:p>
    <w:p w:rsidR="00FA7643" w:rsidRPr="00C713E3" w:rsidRDefault="00FA7643" w:rsidP="00C713E3">
      <w:pPr>
        <w:pStyle w:val="Corpotesto"/>
        <w:spacing w:after="0"/>
        <w:ind w:left="142"/>
        <w:jc w:val="both"/>
        <w:rPr>
          <w:rFonts w:ascii="Calibri" w:hAnsi="Calibri" w:cs="Calibri"/>
          <w:sz w:val="22"/>
          <w:szCs w:val="22"/>
          <w:u w:val="single"/>
        </w:rPr>
      </w:pPr>
      <w:r w:rsidRPr="00C713E3">
        <w:rPr>
          <w:rFonts w:ascii="Calibri" w:hAnsi="Calibri"/>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FA7643" w:rsidRPr="00C713E3" w:rsidRDefault="00FA7643" w:rsidP="00C713E3">
      <w:pPr>
        <w:pStyle w:val="Corpotesto"/>
        <w:spacing w:after="0"/>
        <w:ind w:left="1080"/>
        <w:jc w:val="center"/>
        <w:rPr>
          <w:rFonts w:ascii="Calibri" w:hAnsi="Calibri" w:cs="Calibri"/>
          <w:sz w:val="22"/>
          <w:szCs w:val="22"/>
          <w:u w:val="single"/>
        </w:rPr>
      </w:pPr>
      <w:r w:rsidRPr="00C713E3">
        <w:rPr>
          <w:rFonts w:ascii="Calibri" w:hAnsi="Calibri"/>
          <w:sz w:val="22"/>
          <w:szCs w:val="22"/>
        </w:rPr>
        <w:t>* * * * * * *</w:t>
      </w:r>
    </w:p>
    <w:p w:rsidR="00FA7643" w:rsidRPr="00C713E3" w:rsidRDefault="00FA7643" w:rsidP="00C713E3">
      <w:pPr>
        <w:pStyle w:val="Paragrafoelenco"/>
        <w:numPr>
          <w:ilvl w:val="2"/>
          <w:numId w:val="0"/>
        </w:numPr>
        <w:ind w:left="720" w:hanging="720"/>
        <w:rPr>
          <w:rFonts w:cs="Arial"/>
          <w:b/>
        </w:rPr>
      </w:pPr>
      <w:r w:rsidRPr="00C713E3">
        <w:rPr>
          <w:rFonts w:cs="Arial"/>
          <w:b/>
        </w:rPr>
        <w:t>Documentazione a corredo della domanda:</w:t>
      </w:r>
    </w:p>
    <w:p w:rsidR="00FA7643" w:rsidRPr="00C713E3" w:rsidRDefault="00FA7643" w:rsidP="00C713E3">
      <w:pPr>
        <w:rPr>
          <w:rFonts w:ascii="Calibri" w:hAnsi="Calibri" w:cs="Arial"/>
          <w:sz w:val="22"/>
          <w:szCs w:val="22"/>
        </w:rPr>
      </w:pPr>
      <w:r w:rsidRPr="00C713E3">
        <w:rPr>
          <w:rFonts w:ascii="Calibri" w:hAnsi="Calibri" w:cs="Arial"/>
          <w:sz w:val="22"/>
          <w:szCs w:val="22"/>
        </w:rPr>
        <w:t xml:space="preserve">Il </w:t>
      </w:r>
      <w:r w:rsidRPr="00C713E3">
        <w:rPr>
          <w:rFonts w:ascii="Calibri" w:hAnsi="Calibri" w:cs="Arial"/>
          <w:sz w:val="22"/>
          <w:szCs w:val="22"/>
          <w:u w:val="single"/>
        </w:rPr>
        <w:t>concorrente allega, tra l’altro</w:t>
      </w:r>
      <w:r w:rsidRPr="00C713E3">
        <w:rPr>
          <w:rFonts w:ascii="Calibri" w:hAnsi="Calibri" w:cs="Arial"/>
          <w:sz w:val="22"/>
          <w:szCs w:val="22"/>
        </w:rPr>
        <w:t>:</w:t>
      </w:r>
    </w:p>
    <w:p w:rsidR="00FA7643" w:rsidRPr="00C713E3" w:rsidRDefault="00FA7643" w:rsidP="00C713E3">
      <w:pPr>
        <w:pStyle w:val="Paragrafoelenco"/>
        <w:numPr>
          <w:ilvl w:val="2"/>
          <w:numId w:val="0"/>
        </w:numPr>
        <w:ind w:left="720" w:hanging="720"/>
        <w:rPr>
          <w:rFonts w:cs="Arial"/>
          <w:b/>
          <w:i/>
        </w:rPr>
      </w:pPr>
      <w:bookmarkStart w:id="4" w:name="_Ref498427979"/>
      <w:r w:rsidRPr="00C713E3">
        <w:rPr>
          <w:rFonts w:cs="Arial"/>
          <w:b/>
          <w:i/>
        </w:rPr>
        <w:t>Documentazione e dichiarazioni ulteriori per i soggetti associati</w:t>
      </w:r>
      <w:bookmarkEnd w:id="4"/>
      <w:r w:rsidRPr="00C713E3">
        <w:rPr>
          <w:rFonts w:cs="Arial"/>
          <w:b/>
          <w:i/>
        </w:rPr>
        <w:t>:</w:t>
      </w:r>
    </w:p>
    <w:p w:rsidR="00FA7643" w:rsidRPr="00C713E3" w:rsidRDefault="00FA7643" w:rsidP="00C713E3">
      <w:pPr>
        <w:rPr>
          <w:rFonts w:ascii="Calibri" w:hAnsi="Calibri" w:cs="Arial"/>
          <w:sz w:val="22"/>
          <w:szCs w:val="22"/>
        </w:rPr>
      </w:pPr>
      <w:r w:rsidRPr="00C713E3">
        <w:rPr>
          <w:rFonts w:ascii="Calibri" w:hAnsi="Calibri" w:cs="Arial"/>
          <w:sz w:val="22"/>
          <w:szCs w:val="22"/>
        </w:rPr>
        <w:t xml:space="preserve">Le dichiarazioni di cui al presente paragrafo sono sottoscritte secondo le modalità riportate nel </w:t>
      </w:r>
      <w:r w:rsidR="00EA6456">
        <w:rPr>
          <w:rFonts w:ascii="Calibri" w:hAnsi="Calibri" w:cs="Arial"/>
          <w:sz w:val="22"/>
          <w:szCs w:val="22"/>
        </w:rPr>
        <w:t>Documento Unico di procedura e relativi allegati,</w:t>
      </w:r>
      <w:r w:rsidRPr="00C713E3">
        <w:rPr>
          <w:rFonts w:ascii="Calibri" w:hAnsi="Calibri" w:cs="Arial"/>
          <w:sz w:val="22"/>
          <w:szCs w:val="22"/>
        </w:rPr>
        <w:t xml:space="preserve"> cui la presente è allegata</w:t>
      </w:r>
    </w:p>
    <w:p w:rsidR="00FA7643" w:rsidRPr="00C713E3" w:rsidRDefault="00FA7643" w:rsidP="00C713E3">
      <w:pPr>
        <w:rPr>
          <w:rFonts w:ascii="Calibri" w:hAnsi="Calibri"/>
          <w:b/>
          <w:sz w:val="22"/>
          <w:szCs w:val="22"/>
        </w:rPr>
      </w:pPr>
      <w:r w:rsidRPr="00C713E3">
        <w:rPr>
          <w:rFonts w:ascii="Calibri" w:hAnsi="Calibri"/>
          <w:b/>
          <w:sz w:val="22"/>
          <w:szCs w:val="22"/>
        </w:rPr>
        <w:t>Per i raggruppamenti temporanei già costituiti</w:t>
      </w:r>
    </w:p>
    <w:p w:rsidR="00FA7643" w:rsidRPr="00C713E3" w:rsidRDefault="00FA7643" w:rsidP="00C713E3">
      <w:pPr>
        <w:pStyle w:val="Paragrafoelenco"/>
        <w:numPr>
          <w:ilvl w:val="0"/>
          <w:numId w:val="14"/>
        </w:numPr>
        <w:suppressAutoHyphens w:val="0"/>
        <w:ind w:left="284" w:hanging="284"/>
        <w:jc w:val="both"/>
      </w:pPr>
      <w:r w:rsidRPr="00C713E3">
        <w:t xml:space="preserve">copia autenticadel mandato collettivo irrevocabile con rappresentanza conferito alla mandataria per atto pubblico o scrittura privata autenticata. </w:t>
      </w:r>
    </w:p>
    <w:p w:rsidR="00FA7643" w:rsidRPr="00C713E3" w:rsidRDefault="00FA7643" w:rsidP="00C713E3">
      <w:pPr>
        <w:pStyle w:val="Paragrafoelenco"/>
        <w:numPr>
          <w:ilvl w:val="0"/>
          <w:numId w:val="14"/>
        </w:numPr>
        <w:suppressAutoHyphens w:val="0"/>
        <w:ind w:left="284" w:hanging="284"/>
        <w:jc w:val="both"/>
      </w:pPr>
      <w:r w:rsidRPr="00C713E3">
        <w:t xml:space="preserve"> dichiarazione in cui si indica, ai sensi dell’art. 48, co 4 del Codice, le parti del servizio/fornitura, ovvero la percentuale in caso di servizio/forniture indivisibili, che saranno eseguite dai singoli operatori economici riuniti o consorziati. </w:t>
      </w:r>
    </w:p>
    <w:p w:rsidR="00FA7643" w:rsidRPr="00C713E3" w:rsidRDefault="00FA7643" w:rsidP="00C713E3">
      <w:pPr>
        <w:rPr>
          <w:rFonts w:ascii="Calibri" w:hAnsi="Calibri"/>
          <w:b/>
          <w:sz w:val="22"/>
          <w:szCs w:val="22"/>
        </w:rPr>
      </w:pPr>
      <w:r w:rsidRPr="00C713E3">
        <w:rPr>
          <w:rFonts w:ascii="Calibri" w:hAnsi="Calibri"/>
          <w:b/>
          <w:sz w:val="22"/>
          <w:szCs w:val="22"/>
        </w:rPr>
        <w:t>Per i consorzi ordinari o GEIE già costituiti</w:t>
      </w:r>
    </w:p>
    <w:p w:rsidR="00FA7643" w:rsidRPr="00C713E3" w:rsidRDefault="00FA7643" w:rsidP="00C713E3">
      <w:pPr>
        <w:pStyle w:val="Paragrafoelenco"/>
        <w:numPr>
          <w:ilvl w:val="0"/>
          <w:numId w:val="14"/>
        </w:numPr>
        <w:suppressAutoHyphens w:val="0"/>
        <w:ind w:left="284" w:hanging="284"/>
        <w:jc w:val="both"/>
      </w:pPr>
      <w:r w:rsidRPr="00C713E3">
        <w:t xml:space="preserve">atto costitutivo e statuto del consorzio o GEIE, in copia autentica, con indicazione del soggetto designato quale capofila. </w:t>
      </w:r>
    </w:p>
    <w:p w:rsidR="00FA7643" w:rsidRPr="00C713E3" w:rsidRDefault="00FA7643" w:rsidP="00C713E3">
      <w:pPr>
        <w:pStyle w:val="Paragrafoelenco"/>
        <w:numPr>
          <w:ilvl w:val="0"/>
          <w:numId w:val="14"/>
        </w:numPr>
        <w:suppressAutoHyphens w:val="0"/>
        <w:ind w:left="284" w:hanging="284"/>
        <w:jc w:val="both"/>
      </w:pPr>
      <w:r w:rsidRPr="00C713E3">
        <w:t xml:space="preserve">dichiarazione in cui si indica, ai sensi dell’art. 48, co 4 del Codice, le parti del servizio/fornitura , ovvero la percentuale in caso di servizio/forniture indivisibili, che saranno eseguite dai singoli operatori economici consorziati. </w:t>
      </w:r>
    </w:p>
    <w:p w:rsidR="00FA7643" w:rsidRPr="00C713E3" w:rsidRDefault="00FA7643" w:rsidP="00C713E3">
      <w:pPr>
        <w:rPr>
          <w:rFonts w:ascii="Calibri" w:hAnsi="Calibri"/>
          <w:b/>
          <w:sz w:val="22"/>
          <w:szCs w:val="22"/>
        </w:rPr>
      </w:pPr>
      <w:r w:rsidRPr="00C713E3">
        <w:rPr>
          <w:rFonts w:ascii="Calibri" w:hAnsi="Calibri"/>
          <w:b/>
          <w:sz w:val="22"/>
          <w:szCs w:val="22"/>
        </w:rPr>
        <w:t>Per i raggruppamenti temporanei o consorzi ordinari o GEIE non ancora costituiti</w:t>
      </w:r>
    </w:p>
    <w:p w:rsidR="00FA7643" w:rsidRPr="00C713E3" w:rsidRDefault="00FA7643" w:rsidP="00C713E3">
      <w:pPr>
        <w:pStyle w:val="Paragrafoelenco"/>
        <w:numPr>
          <w:ilvl w:val="0"/>
          <w:numId w:val="14"/>
        </w:numPr>
        <w:suppressAutoHyphens w:val="0"/>
        <w:ind w:left="284" w:hanging="284"/>
        <w:jc w:val="both"/>
      </w:pPr>
      <w:r w:rsidRPr="00C713E3">
        <w:t xml:space="preserve"> dichiarazione attestante:</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t>l’operatore economico al quale, in caso di aggiudicazione, sarà conferito mandato speciale con rappresentanza o funzioni di capogruppo;</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lastRenderedPageBreak/>
        <w:t xml:space="preserve">l’impegno, in caso di aggiudicazione, ad uniformarsi alla disciplina vigente con riguardo ai raggruppamenti temporanei o consorzi o GEIE ai sensi dell’art. 48 </w:t>
      </w:r>
      <w:r w:rsidRPr="00C713E3">
        <w:rPr>
          <w:rFonts w:ascii="Calibri" w:hAnsi="Calibri" w:cs="Arial"/>
          <w:sz w:val="22"/>
          <w:szCs w:val="22"/>
        </w:rPr>
        <w:t>comma</w:t>
      </w:r>
      <w:r w:rsidRPr="00C713E3">
        <w:rPr>
          <w:rFonts w:ascii="Calibri" w:hAnsi="Calibri" w:cs="Calibri"/>
          <w:sz w:val="22"/>
          <w:szCs w:val="22"/>
        </w:rPr>
        <w:t xml:space="preserve"> 8 del Codice conferendo mandato collettivo speciale con rappresentanza all’impresa qualificata come mandataria che stipulerà il contratto in nome e per conto delle mandanti/consorziate;</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t>dichiarazione in cui si indica, ai sensi dell’art. 48, co 4 del Codice, le parti del servizio/fornitura, ovvero la percentuale in caso di servizio/forniture indivisibili, che saranno eseguite dai singoli operatori economici riuniti o consorziati.</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con potere di rappresentanza e soggettività giuridica</w:t>
      </w:r>
    </w:p>
    <w:p w:rsidR="00FA7643" w:rsidRPr="00C713E3" w:rsidRDefault="00FA7643" w:rsidP="00C713E3">
      <w:pPr>
        <w:pStyle w:val="Paragrafoelenco"/>
        <w:numPr>
          <w:ilvl w:val="0"/>
          <w:numId w:val="15"/>
        </w:numPr>
        <w:suppressAutoHyphens w:val="0"/>
        <w:jc w:val="both"/>
      </w:pPr>
      <w:r w:rsidRPr="00C713E3">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FA7643" w:rsidRPr="00C713E3" w:rsidRDefault="00FA7643" w:rsidP="00C713E3">
      <w:pPr>
        <w:pStyle w:val="Paragrafoelenco"/>
        <w:numPr>
          <w:ilvl w:val="0"/>
          <w:numId w:val="15"/>
        </w:numPr>
        <w:suppressAutoHyphens w:val="0"/>
        <w:jc w:val="both"/>
      </w:pPr>
      <w:r w:rsidRPr="00C713E3">
        <w:t xml:space="preserve">dichiarazione, sottoscritta dal legale rappresentante dell’organo comune, che indichi per quali imprese la rete concorre; </w:t>
      </w:r>
    </w:p>
    <w:p w:rsidR="00FA7643" w:rsidRPr="00C713E3" w:rsidRDefault="00FA7643" w:rsidP="00C713E3">
      <w:pPr>
        <w:pStyle w:val="Paragrafoelenco"/>
        <w:numPr>
          <w:ilvl w:val="0"/>
          <w:numId w:val="15"/>
        </w:numPr>
        <w:suppressAutoHyphens w:val="0"/>
        <w:jc w:val="both"/>
      </w:pPr>
      <w:r w:rsidRPr="00C713E3">
        <w:t>dichiarazione che indichi le parti del servizio o della fornitura, ovvero la percentuale in caso di servizio/forniture indivisibili, che saranno eseguite dai singoli operatori economici aggregati in rete.</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con potere di rappresentanza ma è priva di soggettività giuridica</w:t>
      </w:r>
    </w:p>
    <w:p w:rsidR="00FA7643" w:rsidRPr="00C713E3" w:rsidRDefault="00FA7643" w:rsidP="00C713E3">
      <w:pPr>
        <w:pStyle w:val="Paragrafoelenco"/>
        <w:numPr>
          <w:ilvl w:val="0"/>
          <w:numId w:val="15"/>
        </w:numPr>
        <w:suppressAutoHyphens w:val="0"/>
        <w:jc w:val="both"/>
      </w:pPr>
      <w:r w:rsidRPr="00C713E3">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FA7643" w:rsidRPr="00C713E3" w:rsidRDefault="00FA7643" w:rsidP="00C713E3">
      <w:pPr>
        <w:pStyle w:val="Paragrafoelenco"/>
        <w:numPr>
          <w:ilvl w:val="0"/>
          <w:numId w:val="15"/>
        </w:numPr>
        <w:suppressAutoHyphens w:val="0"/>
        <w:jc w:val="both"/>
      </w:pPr>
      <w:r w:rsidRPr="00C713E3">
        <w:t>dichiarazione che indichi le parti del servizio o della fornitura, ovvero la percentuale in caso di servizio/forniture indivisibili, che saranno eseguite dai singoli operatori economici aggregati in rete.</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FA7643" w:rsidRPr="00C713E3" w:rsidRDefault="00FA7643" w:rsidP="00C713E3">
      <w:pPr>
        <w:pStyle w:val="Paragrafoelenco"/>
        <w:numPr>
          <w:ilvl w:val="0"/>
          <w:numId w:val="15"/>
        </w:numPr>
        <w:suppressAutoHyphens w:val="0"/>
        <w:jc w:val="both"/>
      </w:pPr>
      <w:r w:rsidRPr="00C713E3">
        <w:rPr>
          <w:b/>
        </w:rPr>
        <w:t>in caso di RTI costituito</w:t>
      </w:r>
      <w:r w:rsidRPr="00C713E3">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rsidR="00FA7643" w:rsidRPr="00C713E3" w:rsidRDefault="00FA7643" w:rsidP="00C713E3">
      <w:pPr>
        <w:pStyle w:val="Paragrafoelenco"/>
        <w:numPr>
          <w:ilvl w:val="0"/>
          <w:numId w:val="15"/>
        </w:numPr>
        <w:suppressAutoHyphens w:val="0"/>
        <w:jc w:val="both"/>
      </w:pPr>
      <w:r w:rsidRPr="00C713E3">
        <w:rPr>
          <w:b/>
        </w:rPr>
        <w:t>in caso di RTI costituendo</w:t>
      </w:r>
      <w:r w:rsidRPr="00C713E3">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a quale concorrente, in caso di aggiudicazione, sarà conferito mandato speciale con rappresentanza o funzioni di capogruppo;</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l’impegno, in caso di aggiudicazione, ad uniformarsi alla disciplina vigente in materia di raggruppamenti temporanei;</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le parti del servizio o della fornitura , ovvero la percentuale in caso di servizio/forniture indivisibili, che saranno eseguite dai singoli operatori economici aggregati in rete.</w:t>
      </w:r>
    </w:p>
    <w:p w:rsidR="00FA7643" w:rsidRPr="00C713E3" w:rsidRDefault="00FA7643" w:rsidP="00C713E3">
      <w:pPr>
        <w:jc w:val="both"/>
        <w:rPr>
          <w:rFonts w:ascii="Calibri" w:hAnsi="Calibri" w:cs="Calibri"/>
          <w:sz w:val="22"/>
          <w:szCs w:val="22"/>
        </w:rPr>
      </w:pPr>
      <w:r w:rsidRPr="00C713E3">
        <w:rPr>
          <w:rFonts w:ascii="Calibri" w:hAnsi="Calibri" w:cs="Calibri"/>
          <w:sz w:val="22"/>
          <w:szCs w:val="22"/>
        </w:rPr>
        <w:t>Il mandato collettivo irrevocabile con rappresentanza potrà essere conferito alla mandataria con scrittura privata.</w:t>
      </w:r>
    </w:p>
    <w:p w:rsidR="00FA7643" w:rsidRPr="00C713E3" w:rsidRDefault="00FA7643" w:rsidP="00C713E3">
      <w:pPr>
        <w:tabs>
          <w:tab w:val="left" w:pos="1134"/>
        </w:tabs>
        <w:jc w:val="both"/>
        <w:rPr>
          <w:rFonts w:ascii="Calibri" w:hAnsi="Calibri" w:cs="Calibri"/>
          <w:sz w:val="22"/>
          <w:szCs w:val="22"/>
        </w:rPr>
      </w:pPr>
      <w:r w:rsidRPr="00C713E3">
        <w:rPr>
          <w:rFonts w:ascii="Calibri" w:hAnsi="Calibri" w:cs="Calibri"/>
          <w:sz w:val="22"/>
          <w:szCs w:val="22"/>
        </w:rPr>
        <w:t>Qualora il contratto di rete sia stato redatto con mera firma digitale non autenticata ai sensi dell’art. 24 del d.lgs. 82/2005, il mandato dovrà avere la forma dell’atto pubblico o della scrittura privata autenticata, anche ai sensi dell’art. 25 del d.lgs. 82/2005.</w:t>
      </w:r>
    </w:p>
    <w:p w:rsidR="00FA7643" w:rsidRPr="00C713E3" w:rsidRDefault="00FA7643" w:rsidP="00C713E3">
      <w:pPr>
        <w:tabs>
          <w:tab w:val="left" w:pos="1134"/>
        </w:tabs>
        <w:jc w:val="center"/>
        <w:rPr>
          <w:rFonts w:ascii="Calibri" w:hAnsi="Calibri"/>
          <w:sz w:val="22"/>
          <w:szCs w:val="22"/>
        </w:rPr>
      </w:pPr>
      <w:r w:rsidRPr="00C713E3">
        <w:rPr>
          <w:rFonts w:ascii="Calibri" w:hAnsi="Calibri"/>
          <w:sz w:val="22"/>
          <w:szCs w:val="22"/>
        </w:rPr>
        <w:lastRenderedPageBreak/>
        <w:t>* * * * * * *</w:t>
      </w:r>
    </w:p>
    <w:p w:rsidR="00FA7643" w:rsidRPr="00C713E3" w:rsidRDefault="00FA7643" w:rsidP="00C713E3">
      <w:pPr>
        <w:jc w:val="both"/>
        <w:rPr>
          <w:rFonts w:ascii="Calibri" w:hAnsi="Calibri"/>
          <w:b/>
          <w:sz w:val="22"/>
          <w:szCs w:val="22"/>
        </w:rPr>
      </w:pPr>
      <w:r w:rsidRPr="00C713E3">
        <w:rPr>
          <w:rFonts w:ascii="Calibri" w:hAnsi="Calibri"/>
          <w:sz w:val="22"/>
          <w:szCs w:val="22"/>
        </w:rPr>
        <w:t>Si autorizza espressamente la Stazione Appaltante ad inviare eventuali comunicazioni relative alla procedura in oggetto agli indirizzi e riferimenti sopra riportati - lettere v) e w), nonché mediante la funzionalità “Comunicazioni della procedura”  messa a disposizione dalla piattaforma Sintel.</w:t>
      </w:r>
    </w:p>
    <w:p w:rsidR="00FA7643" w:rsidRPr="00C713E3" w:rsidRDefault="00FA7643" w:rsidP="00C713E3">
      <w:pPr>
        <w:jc w:val="both"/>
        <w:rPr>
          <w:rFonts w:ascii="Calibri" w:hAnsi="Calibri"/>
          <w:b/>
          <w:sz w:val="22"/>
          <w:szCs w:val="22"/>
        </w:rPr>
      </w:pPr>
    </w:p>
    <w:p w:rsidR="00FA7643" w:rsidRPr="00C713E3" w:rsidRDefault="00FA7643" w:rsidP="00C713E3">
      <w:pPr>
        <w:ind w:left="567"/>
        <w:rPr>
          <w:rFonts w:ascii="Calibri" w:hAnsi="Calibri" w:cs="Arial"/>
          <w:sz w:val="22"/>
          <w:szCs w:val="22"/>
          <w:lang w:eastAsia="ar-SA"/>
        </w:rPr>
      </w:pPr>
    </w:p>
    <w:p w:rsidR="00FA7643" w:rsidRPr="00C713E3" w:rsidRDefault="00FA7643" w:rsidP="00C713E3">
      <w:pPr>
        <w:jc w:val="both"/>
        <w:rPr>
          <w:rFonts w:ascii="Calibri" w:hAnsi="Calibri"/>
          <w:sz w:val="22"/>
          <w:szCs w:val="22"/>
        </w:rPr>
      </w:pPr>
    </w:p>
    <w:p w:rsidR="00FA7643" w:rsidRPr="00C713E3" w:rsidRDefault="00FA7643" w:rsidP="00C713E3">
      <w:pPr>
        <w:ind w:left="5670"/>
        <w:jc w:val="center"/>
        <w:rPr>
          <w:rFonts w:ascii="Calibri" w:hAnsi="Calibri"/>
          <w:sz w:val="22"/>
          <w:szCs w:val="22"/>
        </w:rPr>
      </w:pPr>
      <w:r w:rsidRPr="00C713E3">
        <w:rPr>
          <w:rFonts w:ascii="Calibri" w:hAnsi="Calibri"/>
          <w:sz w:val="22"/>
          <w:szCs w:val="22"/>
        </w:rPr>
        <w:t>DATA/MARCATURA TEMPORALE</w:t>
      </w:r>
      <w:r w:rsidRPr="00C713E3">
        <w:rPr>
          <w:rFonts w:ascii="Calibri" w:hAnsi="Calibri"/>
          <w:sz w:val="22"/>
          <w:szCs w:val="22"/>
        </w:rPr>
        <w:tab/>
      </w:r>
    </w:p>
    <w:p w:rsidR="00FA7643" w:rsidRPr="00C713E3" w:rsidRDefault="00FA7643" w:rsidP="00C713E3">
      <w:pPr>
        <w:ind w:left="5670"/>
        <w:jc w:val="center"/>
        <w:rPr>
          <w:rFonts w:ascii="Calibri" w:hAnsi="Calibri"/>
          <w:sz w:val="22"/>
          <w:szCs w:val="22"/>
        </w:rPr>
      </w:pPr>
      <w:r w:rsidRPr="00C713E3">
        <w:rPr>
          <w:rFonts w:ascii="Calibri" w:hAnsi="Calibri"/>
          <w:sz w:val="22"/>
          <w:szCs w:val="22"/>
        </w:rPr>
        <w:t>FIRMA DIGITALE DEL DICHIARANTE</w:t>
      </w:r>
    </w:p>
    <w:p w:rsidR="00FA7643" w:rsidRPr="00C713E3" w:rsidRDefault="00FA7643" w:rsidP="00C713E3">
      <w:pPr>
        <w:jc w:val="both"/>
        <w:rPr>
          <w:rFonts w:ascii="Calibri" w:hAnsi="Calibri"/>
          <w:sz w:val="22"/>
          <w:szCs w:val="22"/>
        </w:rPr>
      </w:pPr>
    </w:p>
    <w:p w:rsidR="00FA7643" w:rsidRPr="00C713E3" w:rsidRDefault="00FA7643" w:rsidP="00C713E3">
      <w:pPr>
        <w:jc w:val="both"/>
        <w:rPr>
          <w:rFonts w:ascii="Calibri" w:hAnsi="Calibri"/>
          <w:sz w:val="22"/>
          <w:szCs w:val="22"/>
        </w:rPr>
      </w:pPr>
    </w:p>
    <w:p w:rsidR="00FA7643" w:rsidRPr="00C713E3" w:rsidRDefault="00FA7643" w:rsidP="00C713E3">
      <w:pPr>
        <w:pStyle w:val="Corpotesto"/>
        <w:spacing w:after="0"/>
        <w:jc w:val="both"/>
        <w:rPr>
          <w:rFonts w:ascii="Calibri" w:hAnsi="Calibri"/>
          <w:sz w:val="22"/>
          <w:szCs w:val="22"/>
        </w:rPr>
      </w:pPr>
      <w:r w:rsidRPr="00C713E3">
        <w:rPr>
          <w:rFonts w:ascii="Calibri" w:hAnsi="Calibri"/>
          <w:sz w:val="22"/>
          <w:szCs w:val="22"/>
        </w:rPr>
        <w:t xml:space="preserve">Ai sensi dell’art. 38 del D.P.R. 445 del 28 dicembre 2000, la dichiarazione è sottoscritta dall’interessato, e viene prodotta unitamente a </w:t>
      </w:r>
      <w:r w:rsidRPr="00C713E3">
        <w:rPr>
          <w:rFonts w:ascii="Calibri" w:hAnsi="Calibri"/>
          <w:sz w:val="22"/>
          <w:szCs w:val="22"/>
          <w:u w:val="single"/>
        </w:rPr>
        <w:t>copia fotostatica, non autenticata, di un documento di identità del sottoscrittore</w:t>
      </w:r>
      <w:r w:rsidRPr="00C713E3">
        <w:rPr>
          <w:rFonts w:ascii="Calibri" w:hAnsi="Calibri"/>
          <w:sz w:val="22"/>
          <w:szCs w:val="22"/>
        </w:rPr>
        <w:t>.</w:t>
      </w:r>
    </w:p>
    <w:p w:rsidR="00FA7643" w:rsidRPr="00C713E3" w:rsidRDefault="00FA7643" w:rsidP="00C713E3">
      <w:pPr>
        <w:jc w:val="both"/>
        <w:rPr>
          <w:rFonts w:ascii="Calibri" w:hAnsi="Calibri"/>
          <w:sz w:val="22"/>
          <w:szCs w:val="22"/>
        </w:rPr>
      </w:pPr>
      <w:r w:rsidRPr="00C713E3">
        <w:rPr>
          <w:rFonts w:ascii="Calibri" w:hAnsi="Calibri"/>
          <w:sz w:val="22"/>
          <w:szCs w:val="22"/>
        </w:rPr>
        <w:t>Informativa ai sensi Regolamento UE 27 aprile 2016, n. 679 (Regolamento Europeo in materia di protezione dei dati personali, G.D.R.P, entrato in vigore il 24/5/2016 ed applicabile dal 25/5/2018) e D.Lgs. n. 101/2018: I dati sopra riportati sono prescritti dalle disposizioni vigenti ai fini del procedimento per il quale sono richiesti e verranno utilizzati esclusivamente per tale scopo.</w:t>
      </w:r>
    </w:p>
    <w:p w:rsidR="00FA7643" w:rsidRPr="00C713E3" w:rsidRDefault="00FA7643" w:rsidP="00C713E3">
      <w:pPr>
        <w:tabs>
          <w:tab w:val="left" w:pos="-1560"/>
        </w:tabs>
        <w:ind w:left="1065" w:right="-1"/>
        <w:jc w:val="center"/>
        <w:rPr>
          <w:rFonts w:ascii="Calibri" w:hAnsi="Calibri"/>
          <w:b/>
          <w:sz w:val="22"/>
          <w:szCs w:val="22"/>
        </w:rPr>
      </w:pPr>
      <w:r w:rsidRPr="00C713E3">
        <w:rPr>
          <w:rFonts w:ascii="Calibri" w:hAnsi="Calibri"/>
          <w:b/>
          <w:sz w:val="22"/>
          <w:szCs w:val="22"/>
        </w:rPr>
        <w:t>*****</w:t>
      </w:r>
    </w:p>
    <w:p w:rsidR="00FA7643" w:rsidRPr="00C713E3" w:rsidRDefault="00FA7643" w:rsidP="00C713E3">
      <w:pPr>
        <w:widowControl w:val="0"/>
        <w:jc w:val="both"/>
        <w:rPr>
          <w:rFonts w:ascii="Calibri" w:hAnsi="Calibri" w:cs="Arial"/>
          <w:b/>
          <w:sz w:val="22"/>
          <w:szCs w:val="22"/>
        </w:rPr>
      </w:pPr>
      <w:r w:rsidRPr="00C713E3">
        <w:rPr>
          <w:rFonts w:ascii="Calibri" w:hAnsi="Calibri" w:cs="Arial"/>
          <w:b/>
          <w:sz w:val="22"/>
          <w:szCs w:val="22"/>
        </w:rPr>
        <w:t xml:space="preserve">NB: Il documento dovrà essere sottoscritto, a pena di esclusione dalla procedura, con firma digitale e </w:t>
      </w:r>
      <w:r w:rsidRPr="00F504CE">
        <w:rPr>
          <w:rFonts w:ascii="Calibri" w:hAnsi="Calibri" w:cs="Arial"/>
          <w:b/>
          <w:sz w:val="22"/>
          <w:szCs w:val="22"/>
        </w:rPr>
        <w:t>marcatura temporale</w:t>
      </w:r>
      <w:r w:rsidRPr="00C713E3">
        <w:rPr>
          <w:rFonts w:ascii="Calibri" w:hAnsi="Calibri" w:cs="Arial"/>
          <w:b/>
          <w:sz w:val="22"/>
          <w:szCs w:val="22"/>
        </w:rPr>
        <w:t xml:space="preserve"> dal legale rappresentante del concorrente (o persona munita da comprovati poteri di firma) unitamente a copia del documento di identità del sottoscrittore</w:t>
      </w:r>
    </w:p>
    <w:p w:rsidR="00FA7643" w:rsidRPr="00C713E3" w:rsidRDefault="00FA7643" w:rsidP="00C713E3">
      <w:pPr>
        <w:autoSpaceDE w:val="0"/>
        <w:autoSpaceDN w:val="0"/>
        <w:adjustRightInd w:val="0"/>
        <w:jc w:val="both"/>
        <w:rPr>
          <w:rFonts w:ascii="Calibri" w:hAnsi="Calibri" w:cs="Calibri,Italic"/>
          <w:b/>
          <w:iCs/>
          <w:sz w:val="22"/>
          <w:szCs w:val="22"/>
        </w:rPr>
      </w:pPr>
    </w:p>
    <w:p w:rsidR="00FA7643" w:rsidRPr="00C713E3" w:rsidRDefault="00FA7643" w:rsidP="00C713E3">
      <w:pPr>
        <w:autoSpaceDE w:val="0"/>
        <w:autoSpaceDN w:val="0"/>
        <w:adjustRightInd w:val="0"/>
        <w:jc w:val="both"/>
        <w:rPr>
          <w:rFonts w:ascii="Calibri" w:hAnsi="Calibri" w:cs="Calibri,Italic"/>
          <w:b/>
          <w:iCs/>
          <w:sz w:val="22"/>
          <w:szCs w:val="22"/>
        </w:rPr>
      </w:pPr>
    </w:p>
    <w:p w:rsidR="00FA7643" w:rsidRPr="00C713E3" w:rsidRDefault="00FA7643" w:rsidP="00C713E3">
      <w:pPr>
        <w:autoSpaceDE w:val="0"/>
        <w:autoSpaceDN w:val="0"/>
        <w:adjustRightInd w:val="0"/>
        <w:jc w:val="both"/>
        <w:rPr>
          <w:rFonts w:ascii="Calibri" w:hAnsi="Calibri" w:cs="Calibri,Italic"/>
          <w:b/>
          <w:iCs/>
          <w:sz w:val="22"/>
          <w:szCs w:val="22"/>
        </w:rPr>
      </w:pPr>
      <w:r w:rsidRPr="00C713E3">
        <w:rPr>
          <w:rFonts w:ascii="Calibri" w:hAnsi="Calibri" w:cs="Calibri,Italic"/>
          <w:b/>
          <w:iCs/>
          <w:sz w:val="22"/>
          <w:szCs w:val="22"/>
        </w:rPr>
        <w:t>In caso raggruppamento temporaneo di concorrenti, di consorzio ordinario di concorrenti o di GEIE, sia costituito sia costituendo o di Aggregazioni di imprese retiste, la dichiarazione deve essere resa da ciascuna imprese componente del RTC/GEIE/Consorzio ordinario nonché da ciascuna impresa retista che partecipa alla gara e sottoscritta e firmata digitalmente dai rispettivi rappresentanti legali o procuratori generali/speciali.</w:t>
      </w:r>
    </w:p>
    <w:p w:rsidR="00FA7643" w:rsidRPr="00C713E3" w:rsidRDefault="00FA7643" w:rsidP="00C713E3">
      <w:pPr>
        <w:autoSpaceDE w:val="0"/>
        <w:autoSpaceDN w:val="0"/>
        <w:adjustRightInd w:val="0"/>
        <w:jc w:val="both"/>
        <w:rPr>
          <w:rFonts w:ascii="Calibri" w:hAnsi="Calibri" w:cs="Calibri"/>
          <w:b/>
          <w:sz w:val="22"/>
          <w:szCs w:val="22"/>
        </w:rPr>
      </w:pPr>
    </w:p>
    <w:p w:rsidR="00FA7643" w:rsidRPr="00C713E3" w:rsidRDefault="00FA7643" w:rsidP="00C713E3">
      <w:pPr>
        <w:autoSpaceDE w:val="0"/>
        <w:autoSpaceDN w:val="0"/>
        <w:adjustRightInd w:val="0"/>
        <w:jc w:val="both"/>
        <w:rPr>
          <w:rFonts w:ascii="Calibri" w:hAnsi="Calibri" w:cs="Calibri"/>
          <w:b/>
          <w:sz w:val="22"/>
          <w:szCs w:val="22"/>
        </w:rPr>
      </w:pPr>
    </w:p>
    <w:p w:rsidR="00FA7643" w:rsidRPr="00C713E3" w:rsidRDefault="00FA7643" w:rsidP="00C713E3">
      <w:pPr>
        <w:autoSpaceDE w:val="0"/>
        <w:autoSpaceDN w:val="0"/>
        <w:adjustRightInd w:val="0"/>
        <w:jc w:val="both"/>
        <w:rPr>
          <w:rFonts w:ascii="Calibri" w:hAnsi="Calibri" w:cs="Arial"/>
          <w:b/>
          <w:sz w:val="22"/>
          <w:szCs w:val="22"/>
        </w:rPr>
      </w:pPr>
      <w:r w:rsidRPr="00C713E3">
        <w:rPr>
          <w:rFonts w:ascii="Calibri" w:hAnsi="Calibri" w:cs="Calibri,Italic"/>
          <w:b/>
          <w:iCs/>
          <w:sz w:val="22"/>
          <w:szCs w:val="22"/>
        </w:rPr>
        <w:t>In caso di consorzio stabile, la dichiarazione deve essere resa sia dal consorzio che dai consorziati individuati per l’esecuzione e sottoscritta e firmata digitalmente dai rispettivi rappresentanti legali o procuratori generali/speciali.</w:t>
      </w:r>
    </w:p>
    <w:p w:rsidR="00FA7643" w:rsidRPr="00C713E3" w:rsidRDefault="00FA7643" w:rsidP="00C713E3">
      <w:pPr>
        <w:rPr>
          <w:rFonts w:ascii="Calibri" w:hAnsi="Calibri" w:cs="Arial"/>
          <w:sz w:val="22"/>
          <w:szCs w:val="22"/>
        </w:rPr>
      </w:pPr>
    </w:p>
    <w:p w:rsidR="00FA7643" w:rsidRPr="00C713E3" w:rsidRDefault="00FA7643" w:rsidP="00C713E3">
      <w:pPr>
        <w:pStyle w:val="Pidipagina"/>
        <w:rPr>
          <w:rFonts w:ascii="Calibri" w:hAnsi="Calibri" w:cs="Arial"/>
          <w:sz w:val="22"/>
          <w:szCs w:val="22"/>
        </w:rPr>
      </w:pPr>
    </w:p>
    <w:p w:rsidR="00FA7643" w:rsidRPr="00C713E3" w:rsidRDefault="00FA7643" w:rsidP="00C713E3">
      <w:pPr>
        <w:tabs>
          <w:tab w:val="center" w:pos="7655"/>
        </w:tabs>
        <w:jc w:val="both"/>
        <w:rPr>
          <w:rFonts w:ascii="Calibri" w:hAnsi="Calibri" w:cs="Arial"/>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sectPr w:rsidR="00FA7643" w:rsidRPr="00C713E3" w:rsidSect="000D3B10">
      <w:headerReference w:type="even" r:id="rId10"/>
      <w:headerReference w:type="default" r:id="rId11"/>
      <w:footerReference w:type="even" r:id="rId12"/>
      <w:footerReference w:type="default" r:id="rId13"/>
      <w:headerReference w:type="first" r:id="rId14"/>
      <w:footerReference w:type="first" r:id="rId15"/>
      <w:pgSz w:w="11906" w:h="16838"/>
      <w:pgMar w:top="680" w:right="851" w:bottom="851" w:left="947" w:header="567" w:footer="567"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16" w:rsidRDefault="001D3316" w:rsidP="007C7F1E">
      <w:r>
        <w:separator/>
      </w:r>
    </w:p>
  </w:endnote>
  <w:endnote w:type="continuationSeparator" w:id="0">
    <w:p w:rsidR="001D3316" w:rsidRDefault="001D3316" w:rsidP="007C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MS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ITC Avant Garde Std Bk">
    <w:altName w:val="Arial"/>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Italic">
    <w:panose1 w:val="00000000000000000000"/>
    <w:charset w:val="00"/>
    <w:family w:val="roman"/>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643" w:rsidRDefault="00FA76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1450"/>
      <w:docPartObj>
        <w:docPartGallery w:val="Page Numbers (Bottom of Page)"/>
        <w:docPartUnique/>
      </w:docPartObj>
    </w:sdtPr>
    <w:sdtEndPr/>
    <w:sdtContent>
      <w:p w:rsidR="00141F98" w:rsidRDefault="00D7620D">
        <w:pPr>
          <w:pStyle w:val="Pidipagina"/>
          <w:jc w:val="center"/>
        </w:pPr>
        <w:r>
          <w:fldChar w:fldCharType="begin"/>
        </w:r>
        <w:r w:rsidR="00141F98">
          <w:instrText>PAGE   \* MERGEFORMAT</w:instrText>
        </w:r>
        <w:r>
          <w:fldChar w:fldCharType="separate"/>
        </w:r>
        <w:r w:rsidR="00412E14">
          <w:rPr>
            <w:noProof/>
          </w:rPr>
          <w:t>3</w:t>
        </w:r>
        <w:r>
          <w:fldChar w:fldCharType="end"/>
        </w:r>
      </w:p>
    </w:sdtContent>
  </w:sdt>
  <w:p w:rsidR="00FA7643" w:rsidRDefault="00FA7643">
    <w:pPr>
      <w:pBdr>
        <w:top w:val="single" w:sz="4" w:space="1" w:color="000000"/>
      </w:pBd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643" w:rsidRDefault="00FA76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16" w:rsidRDefault="001D3316" w:rsidP="007C7F1E">
      <w:r>
        <w:separator/>
      </w:r>
    </w:p>
  </w:footnote>
  <w:footnote w:type="continuationSeparator" w:id="0">
    <w:p w:rsidR="001D3316" w:rsidRDefault="001D3316" w:rsidP="007C7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643" w:rsidRDefault="00FA76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643" w:rsidRDefault="00FA7643">
    <w:pPr>
      <w:pStyle w:val="Intestazione"/>
      <w:rPr>
        <w:sz w:val="4"/>
      </w:rPr>
    </w:pPr>
  </w:p>
  <w:tbl>
    <w:tblPr>
      <w:tblW w:w="0" w:type="auto"/>
      <w:tblLayout w:type="fixed"/>
      <w:tblLook w:val="0000" w:firstRow="0" w:lastRow="0" w:firstColumn="0" w:lastColumn="0" w:noHBand="0" w:noVBand="0"/>
    </w:tblPr>
    <w:tblGrid>
      <w:gridCol w:w="3388"/>
      <w:gridCol w:w="3389"/>
      <w:gridCol w:w="3389"/>
    </w:tblGrid>
    <w:tr w:rsidR="00FA7643">
      <w:trPr>
        <w:cantSplit/>
        <w:trHeight w:val="973"/>
      </w:trPr>
      <w:tc>
        <w:tcPr>
          <w:tcW w:w="3388" w:type="dxa"/>
          <w:vMerge w:val="restart"/>
        </w:tcPr>
        <w:p w:rsidR="00FA7643" w:rsidRDefault="00223101">
          <w:pPr>
            <w:pStyle w:val="Intestazione"/>
          </w:pPr>
          <w:r>
            <w:rPr>
              <w:noProof/>
              <w:lang w:eastAsia="it-IT"/>
            </w:rPr>
            <w:t>USARE CARTA INTESTATA CON DENOMINAZIONE OPERATORE ECONOMICO CONCORRENTE</w:t>
          </w:r>
        </w:p>
      </w:tc>
      <w:tc>
        <w:tcPr>
          <w:tcW w:w="3389" w:type="dxa"/>
        </w:tcPr>
        <w:p w:rsidR="00FA7643" w:rsidRDefault="00FA7643">
          <w:pPr>
            <w:pStyle w:val="Intestazione"/>
            <w:snapToGrid w:val="0"/>
          </w:pPr>
        </w:p>
        <w:p w:rsidR="00FA7643" w:rsidRDefault="00FA7643">
          <w:pPr>
            <w:pStyle w:val="Intestazione"/>
            <w:ind w:left="158"/>
          </w:pPr>
        </w:p>
      </w:tc>
      <w:tc>
        <w:tcPr>
          <w:tcW w:w="3389" w:type="dxa"/>
        </w:tcPr>
        <w:p w:rsidR="00FA7643" w:rsidRDefault="00FA7643">
          <w:pPr>
            <w:pStyle w:val="Intestazione"/>
            <w:snapToGrid w:val="0"/>
            <w:rPr>
              <w:sz w:val="28"/>
            </w:rPr>
          </w:pPr>
        </w:p>
        <w:p w:rsidR="00FA7643" w:rsidRDefault="00FA7643">
          <w:pPr>
            <w:pStyle w:val="Intestazione"/>
            <w:ind w:left="190"/>
          </w:pPr>
        </w:p>
      </w:tc>
    </w:tr>
    <w:tr w:rsidR="00FA7643">
      <w:trPr>
        <w:cantSplit/>
      </w:trPr>
      <w:tc>
        <w:tcPr>
          <w:tcW w:w="3388" w:type="dxa"/>
          <w:vMerge/>
        </w:tcPr>
        <w:p w:rsidR="00FA7643" w:rsidRDefault="00FA7643">
          <w:pPr>
            <w:pStyle w:val="Intestazione"/>
            <w:snapToGrid w:val="0"/>
          </w:pPr>
        </w:p>
      </w:tc>
      <w:tc>
        <w:tcPr>
          <w:tcW w:w="3389" w:type="dxa"/>
        </w:tcPr>
        <w:p w:rsidR="00FA7643" w:rsidRDefault="00FA7643">
          <w:pPr>
            <w:pStyle w:val="Intestazione"/>
            <w:snapToGrid w:val="0"/>
          </w:pPr>
        </w:p>
      </w:tc>
      <w:tc>
        <w:tcPr>
          <w:tcW w:w="3389" w:type="dxa"/>
        </w:tcPr>
        <w:p w:rsidR="00FA7643" w:rsidRDefault="00FA7643">
          <w:pPr>
            <w:pStyle w:val="Intestazione"/>
            <w:snapToGrid w:val="0"/>
            <w:rPr>
              <w:sz w:val="16"/>
            </w:rPr>
          </w:pPr>
        </w:p>
      </w:tc>
    </w:tr>
  </w:tbl>
  <w:p w:rsidR="00FA7643" w:rsidRDefault="00412E14">
    <w:pPr>
      <w:pStyle w:val="Intestazione"/>
      <w:rPr>
        <w:sz w:val="4"/>
        <w:lang w:eastAsia="it-IT"/>
      </w:rPr>
    </w:pPr>
    <w:r>
      <w:rPr>
        <w:noProof/>
        <w:lang w:eastAsia="it-IT"/>
      </w:rPr>
      <w:pict>
        <v:line id="Connettore 1 17" o:spid="_x0000_s14337"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643" w:rsidRDefault="00FA76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none"/>
      <w:suff w:val="nothing"/>
      <w:lvlText w:val=""/>
      <w:lvlJc w:val="left"/>
      <w:pPr>
        <w:tabs>
          <w:tab w:val="num" w:pos="0"/>
        </w:tabs>
        <w:ind w:left="792" w:hanging="432"/>
      </w:pPr>
      <w:rPr>
        <w:rFonts w:cs="Times New Roman"/>
        <w:sz w:val="22"/>
        <w:szCs w:val="22"/>
      </w:rPr>
    </w:lvl>
    <w:lvl w:ilvl="1">
      <w:start w:val="1"/>
      <w:numFmt w:val="none"/>
      <w:suff w:val="nothing"/>
      <w:lvlText w:val=""/>
      <w:lvlJc w:val="left"/>
      <w:pPr>
        <w:tabs>
          <w:tab w:val="num" w:pos="0"/>
        </w:tabs>
        <w:ind w:left="936" w:hanging="576"/>
      </w:pPr>
      <w:rPr>
        <w:rFonts w:cs="Times New Roman"/>
      </w:rPr>
    </w:lvl>
    <w:lvl w:ilvl="2">
      <w:start w:val="1"/>
      <w:numFmt w:val="none"/>
      <w:suff w:val="nothing"/>
      <w:lvlText w:val=""/>
      <w:lvlJc w:val="left"/>
      <w:pPr>
        <w:tabs>
          <w:tab w:val="num" w:pos="0"/>
        </w:tabs>
        <w:ind w:left="1080" w:hanging="720"/>
      </w:pPr>
      <w:rPr>
        <w:rFonts w:cs="Times New Roman"/>
      </w:rPr>
    </w:lvl>
    <w:lvl w:ilvl="3">
      <w:start w:val="1"/>
      <w:numFmt w:val="none"/>
      <w:suff w:val="nothing"/>
      <w:lvlText w:val=""/>
      <w:lvlJc w:val="left"/>
      <w:pPr>
        <w:tabs>
          <w:tab w:val="num" w:pos="0"/>
        </w:tabs>
        <w:ind w:left="1224" w:hanging="864"/>
      </w:pPr>
      <w:rPr>
        <w:rFonts w:cs="Times New Roman"/>
      </w:rPr>
    </w:lvl>
    <w:lvl w:ilvl="4">
      <w:start w:val="1"/>
      <w:numFmt w:val="none"/>
      <w:suff w:val="nothing"/>
      <w:lvlText w:val=""/>
      <w:lvlJc w:val="left"/>
      <w:pPr>
        <w:tabs>
          <w:tab w:val="num" w:pos="0"/>
        </w:tabs>
        <w:ind w:left="1368" w:hanging="1008"/>
      </w:pPr>
      <w:rPr>
        <w:rFonts w:cs="Times New Roman"/>
      </w:rPr>
    </w:lvl>
    <w:lvl w:ilvl="5">
      <w:start w:val="1"/>
      <w:numFmt w:val="none"/>
      <w:suff w:val="nothing"/>
      <w:lvlText w:val=""/>
      <w:lvlJc w:val="left"/>
      <w:pPr>
        <w:tabs>
          <w:tab w:val="num" w:pos="0"/>
        </w:tabs>
        <w:ind w:left="1512" w:hanging="1152"/>
      </w:pPr>
      <w:rPr>
        <w:rFonts w:cs="Times New Roman"/>
      </w:rPr>
    </w:lvl>
    <w:lvl w:ilvl="6">
      <w:start w:val="1"/>
      <w:numFmt w:val="none"/>
      <w:suff w:val="nothing"/>
      <w:lvlText w:val=""/>
      <w:lvlJc w:val="left"/>
      <w:pPr>
        <w:tabs>
          <w:tab w:val="num" w:pos="0"/>
        </w:tabs>
        <w:ind w:left="1656" w:hanging="1296"/>
      </w:pPr>
      <w:rPr>
        <w:rFonts w:cs="Times New Roman"/>
      </w:rPr>
    </w:lvl>
    <w:lvl w:ilvl="7">
      <w:start w:val="1"/>
      <w:numFmt w:val="none"/>
      <w:suff w:val="nothing"/>
      <w:lvlText w:val=""/>
      <w:lvlJc w:val="left"/>
      <w:pPr>
        <w:tabs>
          <w:tab w:val="num" w:pos="0"/>
        </w:tabs>
        <w:ind w:left="1800" w:hanging="1440"/>
      </w:pPr>
      <w:rPr>
        <w:rFonts w:cs="Times New Roman"/>
      </w:rPr>
    </w:lvl>
    <w:lvl w:ilvl="8">
      <w:start w:val="1"/>
      <w:numFmt w:val="none"/>
      <w:suff w:val="nothing"/>
      <w:lvlText w:val=""/>
      <w:lvlJc w:val="left"/>
      <w:pPr>
        <w:tabs>
          <w:tab w:val="num" w:pos="0"/>
        </w:tabs>
        <w:ind w:left="1944" w:hanging="1584"/>
      </w:pPr>
      <w:rPr>
        <w:rFonts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rPr>
        <w:rFonts w:cs="Times New Roman"/>
        <w:sz w:val="22"/>
        <w:szCs w:val="22"/>
      </w:rPr>
    </w:lvl>
  </w:abstractNum>
  <w:abstractNum w:abstractNumId="3">
    <w:nsid w:val="00000005"/>
    <w:multiLevelType w:val="singleLevel"/>
    <w:tmpl w:val="00000005"/>
    <w:name w:val="WW8Num5"/>
    <w:lvl w:ilvl="0">
      <w:numFmt w:val="bullet"/>
      <w:lvlText w:val="-"/>
      <w:lvlJc w:val="left"/>
      <w:pPr>
        <w:tabs>
          <w:tab w:val="num" w:pos="708"/>
        </w:tabs>
        <w:ind w:left="720" w:hanging="360"/>
      </w:pPr>
      <w:rPr>
        <w:rFonts w:ascii="Times New Roman" w:hAnsi="Times New Roman"/>
        <w:color w:val="000000"/>
        <w:sz w:val="22"/>
      </w:rPr>
    </w:lvl>
  </w:abstractNum>
  <w:abstractNum w:abstractNumId="4">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rPr>
    </w:lvl>
  </w:abstractNum>
  <w:abstractNum w:abstractNumId="5">
    <w:nsid w:val="00000007"/>
    <w:multiLevelType w:val="singleLevel"/>
    <w:tmpl w:val="00000007"/>
    <w:name w:val="WW8Num7"/>
    <w:lvl w:ilvl="0">
      <w:numFmt w:val="bullet"/>
      <w:lvlText w:val="-"/>
      <w:lvlJc w:val="left"/>
      <w:pPr>
        <w:tabs>
          <w:tab w:val="num" w:pos="720"/>
        </w:tabs>
        <w:ind w:left="720" w:hanging="360"/>
      </w:pPr>
      <w:rPr>
        <w:rFonts w:ascii="Times New Roman" w:hAnsi="Times New Roman"/>
        <w:sz w:val="22"/>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cs="Times New Roman"/>
        <w:sz w:val="22"/>
        <w:szCs w:val="22"/>
      </w:rPr>
    </w:lvl>
  </w:abstractNum>
  <w:abstractNum w:abstractNumId="7">
    <w:nsid w:val="00000009"/>
    <w:multiLevelType w:val="singleLevel"/>
    <w:tmpl w:val="00000009"/>
    <w:name w:val="WW8Num9"/>
    <w:lvl w:ilvl="0">
      <w:start w:val="2"/>
      <w:numFmt w:val="lowerLetter"/>
      <w:lvlText w:val="%1)"/>
      <w:lvlJc w:val="left"/>
      <w:pPr>
        <w:tabs>
          <w:tab w:val="num" w:pos="708"/>
        </w:tabs>
        <w:ind w:left="720" w:hanging="360"/>
      </w:pPr>
      <w:rPr>
        <w:rFonts w:cs="Times New Roman"/>
        <w:sz w:val="22"/>
        <w:szCs w:val="22"/>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E"/>
    <w:multiLevelType w:val="multilevel"/>
    <w:tmpl w:val="0000000E"/>
    <w:name w:val="WW8Num14"/>
    <w:lvl w:ilvl="0">
      <w:start w:val="1"/>
      <w:numFmt w:val="decimal"/>
      <w:suff w:val="nothing"/>
      <w:lvlText w:val="%1."/>
      <w:lvlJc w:val="left"/>
      <w:pPr>
        <w:tabs>
          <w:tab w:val="num" w:pos="1988"/>
        </w:tabs>
      </w:pPr>
      <w:rPr>
        <w:rFonts w:cs="Times New Roman"/>
      </w:rPr>
    </w:lvl>
    <w:lvl w:ilvl="1">
      <w:start w:val="1"/>
      <w:numFmt w:val="decimal"/>
      <w:suff w:val="nothing"/>
      <w:lvlText w:val="%2)"/>
      <w:lvlJc w:val="left"/>
      <w:pPr>
        <w:tabs>
          <w:tab w:val="num" w:pos="1988"/>
        </w:tabs>
      </w:pPr>
      <w:rPr>
        <w:rFonts w:cs="Times New Roman"/>
      </w:r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1">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E5C1CD3"/>
    <w:multiLevelType w:val="multilevel"/>
    <w:tmpl w:val="DD300B7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sz w:val="24"/>
        <w:szCs w:val="24"/>
      </w:rPr>
    </w:lvl>
    <w:lvl w:ilvl="3">
      <w:start w:val="1"/>
      <w:numFmt w:val="lowerLetter"/>
      <w:lvlText w:val="%4."/>
      <w:lvlJc w:val="left"/>
      <w:pPr>
        <w:ind w:left="932" w:hanging="648"/>
      </w:pPr>
      <w:rPr>
        <w:rFonts w:cs="Times New Roman"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22E44180"/>
    <w:multiLevelType w:val="multilevel"/>
    <w:tmpl w:val="DFC88CEC"/>
    <w:name w:val="NumPar"/>
    <w:lvl w:ilvl="0">
      <w:start w:val="1"/>
      <w:numFmt w:val="decimal"/>
      <w:lvlRestart w:val="0"/>
      <w:pStyle w:val="Tiret0"/>
      <w:lvlText w:val="%1."/>
      <w:lvlJc w:val="left"/>
      <w:pPr>
        <w:tabs>
          <w:tab w:val="num" w:pos="850"/>
        </w:tabs>
        <w:ind w:left="850" w:hanging="850"/>
      </w:pPr>
      <w:rPr>
        <w:rFonts w:cs="Times New Roman"/>
      </w:rPr>
    </w:lvl>
    <w:lvl w:ilvl="1">
      <w:start w:val="1"/>
      <w:numFmt w:val="decimal"/>
      <w:pStyle w:val="Tiret1"/>
      <w:lvlText w:val="%1.%2."/>
      <w:lvlJc w:val="left"/>
      <w:pPr>
        <w:tabs>
          <w:tab w:val="num" w:pos="850"/>
        </w:tabs>
        <w:ind w:left="850" w:hanging="850"/>
      </w:pPr>
      <w:rPr>
        <w:rFonts w:cs="Times New Roman"/>
      </w:rPr>
    </w:lvl>
    <w:lvl w:ilvl="2">
      <w:start w:val="1"/>
      <w:numFmt w:val="decimal"/>
      <w:pStyle w:val="NumPar1"/>
      <w:lvlText w:val="%1.%2.%3."/>
      <w:lvlJc w:val="left"/>
      <w:pPr>
        <w:tabs>
          <w:tab w:val="num" w:pos="850"/>
        </w:tabs>
        <w:ind w:left="850" w:hanging="850"/>
      </w:pPr>
      <w:rPr>
        <w:rFonts w:cs="Times New Roman"/>
      </w:rPr>
    </w:lvl>
    <w:lvl w:ilvl="3">
      <w:start w:val="1"/>
      <w:numFmt w:val="decimal"/>
      <w:pStyle w:val="NumPar2"/>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6E442FC"/>
    <w:multiLevelType w:val="hybridMultilevel"/>
    <w:tmpl w:val="CD6E8B78"/>
    <w:lvl w:ilvl="0" w:tplc="EA125730">
      <w:start w:val="1"/>
      <w:numFmt w:val="decimal"/>
      <w:lvlText w:val="%1)"/>
      <w:lvlJc w:val="left"/>
      <w:pPr>
        <w:tabs>
          <w:tab w:val="num" w:pos="360"/>
        </w:tabs>
        <w:ind w:left="360" w:hanging="360"/>
      </w:pPr>
      <w:rPr>
        <w:rFonts w:ascii="Calibri" w:hAnsi="Calibri"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80E68FF"/>
    <w:multiLevelType w:val="hybridMultilevel"/>
    <w:tmpl w:val="4F12EAE8"/>
    <w:lvl w:ilvl="0" w:tplc="0000000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18">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19">
    <w:nsid w:val="64C7733D"/>
    <w:multiLevelType w:val="hybridMultilevel"/>
    <w:tmpl w:val="8BB63D4A"/>
    <w:lvl w:ilvl="0" w:tplc="00000003">
      <w:start w:val="1"/>
      <w:numFmt w:val="bullet"/>
      <w:lvlText w:val=""/>
      <w:lvlJc w:val="left"/>
      <w:pPr>
        <w:ind w:left="786" w:hanging="360"/>
      </w:pPr>
      <w:rPr>
        <w:rFonts w:ascii="Symbol" w:hAnsi="Symbol"/>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0">
    <w:nsid w:val="659B3A1A"/>
    <w:multiLevelType w:val="hybridMultilevel"/>
    <w:tmpl w:val="48DC9AD6"/>
    <w:lvl w:ilvl="0" w:tplc="FFFFFFFF">
      <w:start w:val="1"/>
      <w:numFmt w:val="lowerLetter"/>
      <w:lvlText w:val="%1."/>
      <w:lvlJc w:val="left"/>
      <w:pPr>
        <w:ind w:left="1429" w:hanging="360"/>
      </w:pPr>
      <w:rPr>
        <w:rFonts w:cs="Times New Roman"/>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21">
    <w:nsid w:val="691E7BD5"/>
    <w:multiLevelType w:val="hybridMultilevel"/>
    <w:tmpl w:val="4CC69826"/>
    <w:lvl w:ilvl="0" w:tplc="76D4259C">
      <w:numFmt w:val="bullet"/>
      <w:lvlText w:val="-"/>
      <w:lvlJc w:val="left"/>
      <w:pPr>
        <w:ind w:left="1071" w:hanging="360"/>
      </w:pPr>
      <w:rPr>
        <w:rFonts w:ascii="Calibri" w:eastAsia="Times New Roman" w:hAnsi="Calibri" w:hint="default"/>
        <w:sz w:val="22"/>
      </w:rPr>
    </w:lvl>
    <w:lvl w:ilvl="1" w:tplc="04100003" w:tentative="1">
      <w:start w:val="1"/>
      <w:numFmt w:val="bullet"/>
      <w:lvlText w:val="o"/>
      <w:lvlJc w:val="left"/>
      <w:pPr>
        <w:ind w:left="1791" w:hanging="360"/>
      </w:pPr>
      <w:rPr>
        <w:rFonts w:ascii="Courier New" w:hAnsi="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22">
    <w:nsid w:val="69970DD8"/>
    <w:multiLevelType w:val="hybridMultilevel"/>
    <w:tmpl w:val="0C08CA66"/>
    <w:lvl w:ilvl="0" w:tplc="34B806CC">
      <w:start w:val="1"/>
      <w:numFmt w:val="lowerLetter"/>
      <w:lvlText w:val="%1)"/>
      <w:lvlJc w:val="left"/>
      <w:pPr>
        <w:tabs>
          <w:tab w:val="num" w:pos="1440"/>
        </w:tabs>
        <w:ind w:left="1440" w:hanging="360"/>
      </w:pPr>
      <w:rPr>
        <w:rFonts w:ascii="Calibri" w:hAnsi="Calibri" w:cs="Times New Roman" w:hint="default"/>
        <w:b/>
        <w:i w:val="0"/>
        <w:color w:val="auto"/>
        <w:sz w:val="22"/>
        <w:szCs w:val="22"/>
      </w:rPr>
    </w:lvl>
    <w:lvl w:ilvl="1" w:tplc="04100003">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3">
    <w:nsid w:val="7278287B"/>
    <w:multiLevelType w:val="hybridMultilevel"/>
    <w:tmpl w:val="46301930"/>
    <w:lvl w:ilvl="0" w:tplc="04100005">
      <w:start w:val="3"/>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19"/>
  </w:num>
  <w:num w:numId="5">
    <w:abstractNumId w:val="23"/>
  </w:num>
  <w:num w:numId="6">
    <w:abstractNumId w:val="15"/>
  </w:num>
  <w:num w:numId="7">
    <w:abstractNumId w:val="18"/>
  </w:num>
  <w:num w:numId="8">
    <w:abstractNumId w:val="13"/>
  </w:num>
  <w:num w:numId="9">
    <w:abstractNumId w:val="17"/>
  </w:num>
  <w:num w:numId="10">
    <w:abstractNumId w:val="22"/>
  </w:num>
  <w:num w:numId="11">
    <w:abstractNumId w:val="21"/>
  </w:num>
  <w:num w:numId="12">
    <w:abstractNumId w:val="20"/>
  </w:num>
  <w:num w:numId="13">
    <w:abstractNumId w:val="12"/>
  </w:num>
  <w:num w:numId="14">
    <w:abstractNumId w:val="16"/>
  </w:num>
  <w:num w:numId="15">
    <w:abstractNumId w:val="11"/>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9"/>
  <w:hyphenationZone w:val="283"/>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2"/>
  </w:compat>
  <w:rsids>
    <w:rsidRoot w:val="007C7F1E"/>
    <w:rsid w:val="0007157A"/>
    <w:rsid w:val="00074F1A"/>
    <w:rsid w:val="000A77B8"/>
    <w:rsid w:val="000C4BAA"/>
    <w:rsid w:val="000D3B10"/>
    <w:rsid w:val="000D5636"/>
    <w:rsid w:val="000E22C8"/>
    <w:rsid w:val="00141F98"/>
    <w:rsid w:val="00150846"/>
    <w:rsid w:val="00171600"/>
    <w:rsid w:val="001A5683"/>
    <w:rsid w:val="001D3316"/>
    <w:rsid w:val="001E3F2E"/>
    <w:rsid w:val="00223101"/>
    <w:rsid w:val="002336A0"/>
    <w:rsid w:val="00245FE3"/>
    <w:rsid w:val="00256EFF"/>
    <w:rsid w:val="00265601"/>
    <w:rsid w:val="0027673B"/>
    <w:rsid w:val="002C395B"/>
    <w:rsid w:val="002F6E2C"/>
    <w:rsid w:val="00327AA3"/>
    <w:rsid w:val="003422CE"/>
    <w:rsid w:val="003727DA"/>
    <w:rsid w:val="00387891"/>
    <w:rsid w:val="00395026"/>
    <w:rsid w:val="00396CB4"/>
    <w:rsid w:val="003E14B6"/>
    <w:rsid w:val="003E56E4"/>
    <w:rsid w:val="00401616"/>
    <w:rsid w:val="00412E14"/>
    <w:rsid w:val="004229AC"/>
    <w:rsid w:val="004276FF"/>
    <w:rsid w:val="00435E27"/>
    <w:rsid w:val="004811C4"/>
    <w:rsid w:val="00484531"/>
    <w:rsid w:val="0049207F"/>
    <w:rsid w:val="004C59A0"/>
    <w:rsid w:val="004C61BE"/>
    <w:rsid w:val="004D2884"/>
    <w:rsid w:val="004F6D59"/>
    <w:rsid w:val="0055325A"/>
    <w:rsid w:val="005709C3"/>
    <w:rsid w:val="00575CF9"/>
    <w:rsid w:val="005C5FC3"/>
    <w:rsid w:val="005F1164"/>
    <w:rsid w:val="00611FAA"/>
    <w:rsid w:val="00614635"/>
    <w:rsid w:val="006261C7"/>
    <w:rsid w:val="006B3A40"/>
    <w:rsid w:val="006F4758"/>
    <w:rsid w:val="006F6F10"/>
    <w:rsid w:val="00703640"/>
    <w:rsid w:val="0071269D"/>
    <w:rsid w:val="0073689A"/>
    <w:rsid w:val="0073799D"/>
    <w:rsid w:val="00792012"/>
    <w:rsid w:val="007A6965"/>
    <w:rsid w:val="007C7F1E"/>
    <w:rsid w:val="007D46C8"/>
    <w:rsid w:val="007D64F3"/>
    <w:rsid w:val="007E3335"/>
    <w:rsid w:val="00836DBE"/>
    <w:rsid w:val="008371B0"/>
    <w:rsid w:val="008374B1"/>
    <w:rsid w:val="00885371"/>
    <w:rsid w:val="00886608"/>
    <w:rsid w:val="008B6278"/>
    <w:rsid w:val="008C5CF4"/>
    <w:rsid w:val="008D217E"/>
    <w:rsid w:val="008F1111"/>
    <w:rsid w:val="008F5CDE"/>
    <w:rsid w:val="008F606B"/>
    <w:rsid w:val="00925685"/>
    <w:rsid w:val="00991D70"/>
    <w:rsid w:val="009B11E6"/>
    <w:rsid w:val="009B1360"/>
    <w:rsid w:val="009B77B5"/>
    <w:rsid w:val="009C2B0E"/>
    <w:rsid w:val="009D3C83"/>
    <w:rsid w:val="009E662A"/>
    <w:rsid w:val="00A17BE4"/>
    <w:rsid w:val="00A57920"/>
    <w:rsid w:val="00A64D66"/>
    <w:rsid w:val="00A8160B"/>
    <w:rsid w:val="00A943DF"/>
    <w:rsid w:val="00AA14E8"/>
    <w:rsid w:val="00AC2557"/>
    <w:rsid w:val="00AD6A14"/>
    <w:rsid w:val="00AF2617"/>
    <w:rsid w:val="00AF36F0"/>
    <w:rsid w:val="00B06834"/>
    <w:rsid w:val="00B31386"/>
    <w:rsid w:val="00B563A5"/>
    <w:rsid w:val="00B62CE2"/>
    <w:rsid w:val="00C6660A"/>
    <w:rsid w:val="00C713E3"/>
    <w:rsid w:val="00C973EE"/>
    <w:rsid w:val="00C97CA8"/>
    <w:rsid w:val="00CA0509"/>
    <w:rsid w:val="00CF4924"/>
    <w:rsid w:val="00D26A06"/>
    <w:rsid w:val="00D550F8"/>
    <w:rsid w:val="00D700BA"/>
    <w:rsid w:val="00D72A3D"/>
    <w:rsid w:val="00D75205"/>
    <w:rsid w:val="00D7620D"/>
    <w:rsid w:val="00D84789"/>
    <w:rsid w:val="00DA3B0A"/>
    <w:rsid w:val="00DB0397"/>
    <w:rsid w:val="00DE444C"/>
    <w:rsid w:val="00DE7CB4"/>
    <w:rsid w:val="00E407B9"/>
    <w:rsid w:val="00E53970"/>
    <w:rsid w:val="00E6457C"/>
    <w:rsid w:val="00E91A88"/>
    <w:rsid w:val="00EA6456"/>
    <w:rsid w:val="00EB00AE"/>
    <w:rsid w:val="00EB7029"/>
    <w:rsid w:val="00EB7835"/>
    <w:rsid w:val="00EE37EA"/>
    <w:rsid w:val="00F117C5"/>
    <w:rsid w:val="00F21FA2"/>
    <w:rsid w:val="00F504CE"/>
    <w:rsid w:val="00F742BE"/>
    <w:rsid w:val="00F74A7B"/>
    <w:rsid w:val="00FA764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7F1E"/>
    <w:pPr>
      <w:suppressAutoHyphens/>
    </w:pPr>
    <w:rPr>
      <w:rFonts w:ascii="Times New Roman" w:eastAsia="Times New Roman" w:hAnsi="Times New Roman"/>
      <w:sz w:val="24"/>
      <w:szCs w:val="24"/>
      <w:lang w:eastAsia="zh-CN"/>
    </w:rPr>
  </w:style>
  <w:style w:type="paragraph" w:styleId="Titolo1">
    <w:name w:val="heading 1"/>
    <w:basedOn w:val="Normale"/>
    <w:next w:val="Normale"/>
    <w:link w:val="Titolo1Carattere"/>
    <w:uiPriority w:val="9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9"/>
    <w:qFormat/>
    <w:rsid w:val="007C7F1E"/>
    <w:pPr>
      <w:keepNext/>
      <w:tabs>
        <w:tab w:val="num" w:pos="0"/>
      </w:tabs>
      <w:ind w:firstLine="4860"/>
      <w:outlineLvl w:val="3"/>
    </w:pPr>
    <w:rPr>
      <w:b/>
      <w:bCs/>
    </w:rPr>
  </w:style>
  <w:style w:type="paragraph" w:styleId="Titolo5">
    <w:name w:val="heading 5"/>
    <w:basedOn w:val="Normale"/>
    <w:next w:val="Normale"/>
    <w:link w:val="Titolo5Carattere"/>
    <w:uiPriority w:val="99"/>
    <w:qFormat/>
    <w:rsid w:val="007C7F1E"/>
    <w:pPr>
      <w:keepNext/>
      <w:tabs>
        <w:tab w:val="num" w:pos="0"/>
      </w:tabs>
      <w:ind w:firstLine="3960"/>
      <w:outlineLvl w:val="4"/>
    </w:pPr>
    <w:rPr>
      <w:b/>
      <w:bCs/>
    </w:rPr>
  </w:style>
  <w:style w:type="paragraph" w:styleId="Titolo6">
    <w:name w:val="heading 6"/>
    <w:basedOn w:val="Normale"/>
    <w:next w:val="Normale"/>
    <w:link w:val="Titolo6Carattere"/>
    <w:uiPriority w:val="99"/>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uiPriority w:val="99"/>
    <w:qFormat/>
    <w:rsid w:val="007C7F1E"/>
    <w:pPr>
      <w:tabs>
        <w:tab w:val="num" w:pos="0"/>
      </w:tabs>
      <w:spacing w:before="240" w:after="60"/>
      <w:ind w:left="1296" w:hanging="1296"/>
      <w:outlineLvl w:val="6"/>
    </w:pPr>
  </w:style>
  <w:style w:type="paragraph" w:styleId="Titolo8">
    <w:name w:val="heading 8"/>
    <w:basedOn w:val="Normale"/>
    <w:next w:val="Normale"/>
    <w:link w:val="Titolo8Carattere"/>
    <w:uiPriority w:val="99"/>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uiPriority w:val="99"/>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C7F1E"/>
    <w:rPr>
      <w:rFonts w:ascii="Cambria" w:hAnsi="Cambria" w:cs="Times New Roman"/>
      <w:b/>
      <w:bCs/>
      <w:kern w:val="1"/>
      <w:sz w:val="32"/>
      <w:szCs w:val="32"/>
      <w:lang w:eastAsia="zh-CN"/>
    </w:rPr>
  </w:style>
  <w:style w:type="character" w:customStyle="1" w:styleId="Titolo2Carattere">
    <w:name w:val="Titolo 2 Carattere"/>
    <w:link w:val="Titolo2"/>
    <w:uiPriority w:val="99"/>
    <w:locked/>
    <w:rsid w:val="007C7F1E"/>
    <w:rPr>
      <w:rFonts w:ascii="Times New Roman" w:hAnsi="Times New Roman" w:cs="Times New Roman"/>
      <w:b/>
      <w:bCs/>
      <w:sz w:val="24"/>
      <w:szCs w:val="24"/>
      <w:lang w:eastAsia="zh-CN"/>
    </w:rPr>
  </w:style>
  <w:style w:type="character" w:customStyle="1" w:styleId="Titolo3Carattere">
    <w:name w:val="Titolo 3 Carattere"/>
    <w:link w:val="Titolo3"/>
    <w:uiPriority w:val="99"/>
    <w:locked/>
    <w:rsid w:val="007C7F1E"/>
    <w:rPr>
      <w:rFonts w:ascii="Times New Roman" w:hAnsi="Times New Roman" w:cs="Times New Roman"/>
      <w:b/>
      <w:bCs/>
      <w:sz w:val="24"/>
      <w:szCs w:val="24"/>
      <w:u w:val="single"/>
      <w:lang w:eastAsia="zh-CN"/>
    </w:rPr>
  </w:style>
  <w:style w:type="character" w:customStyle="1" w:styleId="Titolo4Carattere">
    <w:name w:val="Titolo 4 Carattere"/>
    <w:link w:val="Titolo4"/>
    <w:uiPriority w:val="99"/>
    <w:locked/>
    <w:rsid w:val="007C7F1E"/>
    <w:rPr>
      <w:rFonts w:ascii="Times New Roman" w:hAnsi="Times New Roman" w:cs="Times New Roman"/>
      <w:b/>
      <w:bCs/>
      <w:sz w:val="24"/>
      <w:szCs w:val="24"/>
      <w:lang w:eastAsia="zh-CN"/>
    </w:rPr>
  </w:style>
  <w:style w:type="character" w:customStyle="1" w:styleId="Titolo5Carattere">
    <w:name w:val="Titolo 5 Carattere"/>
    <w:link w:val="Titolo5"/>
    <w:uiPriority w:val="99"/>
    <w:locked/>
    <w:rsid w:val="007C7F1E"/>
    <w:rPr>
      <w:rFonts w:ascii="Times New Roman" w:hAnsi="Times New Roman" w:cs="Times New Roman"/>
      <w:b/>
      <w:bCs/>
      <w:sz w:val="24"/>
      <w:szCs w:val="24"/>
      <w:lang w:eastAsia="zh-CN"/>
    </w:rPr>
  </w:style>
  <w:style w:type="character" w:customStyle="1" w:styleId="Titolo6Carattere">
    <w:name w:val="Titolo 6 Carattere"/>
    <w:link w:val="Titolo6"/>
    <w:uiPriority w:val="99"/>
    <w:locked/>
    <w:rsid w:val="007C7F1E"/>
    <w:rPr>
      <w:rFonts w:ascii="Calibri" w:hAnsi="Calibri" w:cs="Times New Roman"/>
      <w:b/>
      <w:bCs/>
      <w:lang w:eastAsia="zh-CN"/>
    </w:rPr>
  </w:style>
  <w:style w:type="character" w:customStyle="1" w:styleId="Titolo7Carattere">
    <w:name w:val="Titolo 7 Carattere"/>
    <w:link w:val="Titolo7"/>
    <w:uiPriority w:val="99"/>
    <w:locked/>
    <w:rsid w:val="007C7F1E"/>
    <w:rPr>
      <w:rFonts w:ascii="Times New Roman" w:hAnsi="Times New Roman" w:cs="Times New Roman"/>
      <w:sz w:val="24"/>
      <w:szCs w:val="24"/>
      <w:lang w:eastAsia="zh-CN"/>
    </w:rPr>
  </w:style>
  <w:style w:type="character" w:customStyle="1" w:styleId="Titolo8Carattere">
    <w:name w:val="Titolo 8 Carattere"/>
    <w:link w:val="Titolo8"/>
    <w:uiPriority w:val="99"/>
    <w:locked/>
    <w:rsid w:val="007C7F1E"/>
    <w:rPr>
      <w:rFonts w:ascii="Times New Roman" w:hAnsi="Times New Roman" w:cs="Times New Roman"/>
      <w:i/>
      <w:iCs/>
      <w:sz w:val="24"/>
      <w:szCs w:val="24"/>
      <w:lang w:eastAsia="zh-CN"/>
    </w:rPr>
  </w:style>
  <w:style w:type="character" w:customStyle="1" w:styleId="Titolo9Carattere">
    <w:name w:val="Titolo 9 Carattere"/>
    <w:link w:val="Titolo9"/>
    <w:uiPriority w:val="99"/>
    <w:locked/>
    <w:rsid w:val="007C7F1E"/>
    <w:rPr>
      <w:rFonts w:ascii="Arial" w:hAnsi="Arial" w:cs="Arial"/>
      <w:lang w:eastAsia="zh-CN"/>
    </w:rPr>
  </w:style>
  <w:style w:type="character" w:customStyle="1" w:styleId="WW8Num1z0">
    <w:name w:val="WW8Num1z0"/>
    <w:uiPriority w:val="99"/>
    <w:rsid w:val="007C7F1E"/>
  </w:style>
  <w:style w:type="character" w:customStyle="1" w:styleId="WW8Num1z1">
    <w:name w:val="WW8Num1z1"/>
    <w:uiPriority w:val="99"/>
    <w:rsid w:val="007C7F1E"/>
  </w:style>
  <w:style w:type="character" w:customStyle="1" w:styleId="WW8Num1z2">
    <w:name w:val="WW8Num1z2"/>
    <w:uiPriority w:val="99"/>
    <w:rsid w:val="007C7F1E"/>
  </w:style>
  <w:style w:type="character" w:customStyle="1" w:styleId="WW8Num1z3">
    <w:name w:val="WW8Num1z3"/>
    <w:uiPriority w:val="99"/>
    <w:rsid w:val="007C7F1E"/>
  </w:style>
  <w:style w:type="character" w:customStyle="1" w:styleId="WW8Num1z4">
    <w:name w:val="WW8Num1z4"/>
    <w:uiPriority w:val="99"/>
    <w:rsid w:val="007C7F1E"/>
  </w:style>
  <w:style w:type="character" w:customStyle="1" w:styleId="WW8Num1z5">
    <w:name w:val="WW8Num1z5"/>
    <w:uiPriority w:val="99"/>
    <w:rsid w:val="007C7F1E"/>
  </w:style>
  <w:style w:type="character" w:customStyle="1" w:styleId="WW8Num1z6">
    <w:name w:val="WW8Num1z6"/>
    <w:uiPriority w:val="99"/>
    <w:rsid w:val="007C7F1E"/>
  </w:style>
  <w:style w:type="character" w:customStyle="1" w:styleId="WW8Num1z7">
    <w:name w:val="WW8Num1z7"/>
    <w:uiPriority w:val="99"/>
    <w:rsid w:val="007C7F1E"/>
  </w:style>
  <w:style w:type="character" w:customStyle="1" w:styleId="WW8Num1z8">
    <w:name w:val="WW8Num1z8"/>
    <w:uiPriority w:val="99"/>
    <w:rsid w:val="007C7F1E"/>
  </w:style>
  <w:style w:type="character" w:customStyle="1" w:styleId="WW8Num2z0">
    <w:name w:val="WW8Num2z0"/>
    <w:uiPriority w:val="99"/>
    <w:rsid w:val="007C7F1E"/>
  </w:style>
  <w:style w:type="character" w:customStyle="1" w:styleId="WW8Num2z1">
    <w:name w:val="WW8Num2z1"/>
    <w:uiPriority w:val="99"/>
    <w:rsid w:val="007C7F1E"/>
  </w:style>
  <w:style w:type="character" w:customStyle="1" w:styleId="WW8Num2z2">
    <w:name w:val="WW8Num2z2"/>
    <w:uiPriority w:val="99"/>
    <w:rsid w:val="007C7F1E"/>
  </w:style>
  <w:style w:type="character" w:customStyle="1" w:styleId="WW8Num2z3">
    <w:name w:val="WW8Num2z3"/>
    <w:uiPriority w:val="99"/>
    <w:rsid w:val="007C7F1E"/>
  </w:style>
  <w:style w:type="character" w:customStyle="1" w:styleId="WW8Num2z4">
    <w:name w:val="WW8Num2z4"/>
    <w:uiPriority w:val="99"/>
    <w:rsid w:val="007C7F1E"/>
  </w:style>
  <w:style w:type="character" w:customStyle="1" w:styleId="WW8Num2z5">
    <w:name w:val="WW8Num2z5"/>
    <w:uiPriority w:val="99"/>
    <w:rsid w:val="007C7F1E"/>
  </w:style>
  <w:style w:type="character" w:customStyle="1" w:styleId="WW8Num2z6">
    <w:name w:val="WW8Num2z6"/>
    <w:uiPriority w:val="99"/>
    <w:rsid w:val="007C7F1E"/>
  </w:style>
  <w:style w:type="character" w:customStyle="1" w:styleId="WW8Num2z7">
    <w:name w:val="WW8Num2z7"/>
    <w:uiPriority w:val="99"/>
    <w:rsid w:val="007C7F1E"/>
  </w:style>
  <w:style w:type="character" w:customStyle="1" w:styleId="WW8Num2z8">
    <w:name w:val="WW8Num2z8"/>
    <w:uiPriority w:val="99"/>
    <w:rsid w:val="007C7F1E"/>
  </w:style>
  <w:style w:type="character" w:customStyle="1" w:styleId="WW8Num3z0">
    <w:name w:val="WW8Num3z0"/>
    <w:uiPriority w:val="99"/>
    <w:rsid w:val="007C7F1E"/>
    <w:rPr>
      <w:sz w:val="22"/>
    </w:rPr>
  </w:style>
  <w:style w:type="character" w:customStyle="1" w:styleId="WW8Num3z1">
    <w:name w:val="WW8Num3z1"/>
    <w:uiPriority w:val="99"/>
    <w:rsid w:val="007C7F1E"/>
  </w:style>
  <w:style w:type="character" w:customStyle="1" w:styleId="WW8Num3z2">
    <w:name w:val="WW8Num3z2"/>
    <w:uiPriority w:val="99"/>
    <w:rsid w:val="007C7F1E"/>
  </w:style>
  <w:style w:type="character" w:customStyle="1" w:styleId="WW8Num3z3">
    <w:name w:val="WW8Num3z3"/>
    <w:uiPriority w:val="99"/>
    <w:rsid w:val="007C7F1E"/>
  </w:style>
  <w:style w:type="character" w:customStyle="1" w:styleId="WW8Num3z4">
    <w:name w:val="WW8Num3z4"/>
    <w:uiPriority w:val="99"/>
    <w:rsid w:val="007C7F1E"/>
  </w:style>
  <w:style w:type="character" w:customStyle="1" w:styleId="WW8Num3z5">
    <w:name w:val="WW8Num3z5"/>
    <w:uiPriority w:val="99"/>
    <w:rsid w:val="007C7F1E"/>
  </w:style>
  <w:style w:type="character" w:customStyle="1" w:styleId="WW8Num3z6">
    <w:name w:val="WW8Num3z6"/>
    <w:uiPriority w:val="99"/>
    <w:rsid w:val="007C7F1E"/>
  </w:style>
  <w:style w:type="character" w:customStyle="1" w:styleId="WW8Num3z7">
    <w:name w:val="WW8Num3z7"/>
    <w:uiPriority w:val="99"/>
    <w:rsid w:val="007C7F1E"/>
  </w:style>
  <w:style w:type="character" w:customStyle="1" w:styleId="WW8Num3z8">
    <w:name w:val="WW8Num3z8"/>
    <w:uiPriority w:val="99"/>
    <w:rsid w:val="007C7F1E"/>
  </w:style>
  <w:style w:type="character" w:customStyle="1" w:styleId="WW8Num4z0">
    <w:name w:val="WW8Num4z0"/>
    <w:uiPriority w:val="99"/>
    <w:rsid w:val="007C7F1E"/>
    <w:rPr>
      <w:sz w:val="22"/>
    </w:rPr>
  </w:style>
  <w:style w:type="character" w:customStyle="1" w:styleId="WW8Num5z0">
    <w:name w:val="WW8Num5z0"/>
    <w:uiPriority w:val="99"/>
    <w:rsid w:val="007C7F1E"/>
    <w:rPr>
      <w:rFonts w:ascii="Times New Roman" w:hAnsi="Times New Roman"/>
      <w:color w:val="000000"/>
      <w:sz w:val="22"/>
    </w:rPr>
  </w:style>
  <w:style w:type="character" w:customStyle="1" w:styleId="WW8Num6z0">
    <w:name w:val="WW8Num6z0"/>
    <w:uiPriority w:val="99"/>
    <w:rsid w:val="007C7F1E"/>
    <w:rPr>
      <w:rFonts w:ascii="OpenSymbol" w:hAnsi="OpenSymbol"/>
      <w:lang w:eastAsia="en-US"/>
    </w:rPr>
  </w:style>
  <w:style w:type="character" w:customStyle="1" w:styleId="WW8Num7z0">
    <w:name w:val="WW8Num7z0"/>
    <w:uiPriority w:val="99"/>
    <w:rsid w:val="007C7F1E"/>
    <w:rPr>
      <w:rFonts w:ascii="Times New Roman" w:hAnsi="Times New Roman"/>
      <w:sz w:val="22"/>
    </w:rPr>
  </w:style>
  <w:style w:type="character" w:customStyle="1" w:styleId="WW8Num8z0">
    <w:name w:val="WW8Num8z0"/>
    <w:uiPriority w:val="99"/>
    <w:rsid w:val="007C7F1E"/>
    <w:rPr>
      <w:sz w:val="22"/>
    </w:rPr>
  </w:style>
  <w:style w:type="character" w:customStyle="1" w:styleId="WW8Num9z0">
    <w:name w:val="WW8Num9z0"/>
    <w:uiPriority w:val="99"/>
    <w:rsid w:val="007C7F1E"/>
    <w:rPr>
      <w:sz w:val="22"/>
    </w:rPr>
  </w:style>
  <w:style w:type="character" w:customStyle="1" w:styleId="WW8Num10z0">
    <w:name w:val="WW8Num10z0"/>
    <w:uiPriority w:val="99"/>
    <w:rsid w:val="007C7F1E"/>
    <w:rPr>
      <w:rFonts w:ascii="Symbol" w:hAnsi="Symbol"/>
    </w:rPr>
  </w:style>
  <w:style w:type="character" w:customStyle="1" w:styleId="WW8Num10z1">
    <w:name w:val="WW8Num10z1"/>
    <w:uiPriority w:val="99"/>
    <w:rsid w:val="007C7F1E"/>
    <w:rPr>
      <w:rFonts w:ascii="OpenSymbol" w:hAnsi="OpenSymbol"/>
    </w:rPr>
  </w:style>
  <w:style w:type="character" w:customStyle="1" w:styleId="WW8Num11z0">
    <w:name w:val="WW8Num11z0"/>
    <w:uiPriority w:val="99"/>
    <w:rsid w:val="007C7F1E"/>
    <w:rPr>
      <w:rFonts w:ascii="Symbol" w:hAnsi="Symbol"/>
    </w:rPr>
  </w:style>
  <w:style w:type="character" w:customStyle="1" w:styleId="WW8Num11z1">
    <w:name w:val="WW8Num11z1"/>
    <w:uiPriority w:val="99"/>
    <w:rsid w:val="007C7F1E"/>
    <w:rPr>
      <w:rFonts w:ascii="OpenSymbol" w:hAnsi="OpenSymbol"/>
    </w:rPr>
  </w:style>
  <w:style w:type="character" w:customStyle="1" w:styleId="WW8Num12z0">
    <w:name w:val="WW8Num12z0"/>
    <w:uiPriority w:val="99"/>
    <w:rsid w:val="007C7F1E"/>
    <w:rPr>
      <w:rFonts w:ascii="Symbol" w:hAnsi="Symbol"/>
    </w:rPr>
  </w:style>
  <w:style w:type="character" w:customStyle="1" w:styleId="WW8Num12z1">
    <w:name w:val="WW8Num12z1"/>
    <w:uiPriority w:val="99"/>
    <w:rsid w:val="007C7F1E"/>
    <w:rPr>
      <w:rFonts w:ascii="OpenSymbol" w:hAnsi="OpenSymbol"/>
    </w:rPr>
  </w:style>
  <w:style w:type="character" w:customStyle="1" w:styleId="WW8Num4z1">
    <w:name w:val="WW8Num4z1"/>
    <w:uiPriority w:val="99"/>
    <w:rsid w:val="007C7F1E"/>
  </w:style>
  <w:style w:type="character" w:customStyle="1" w:styleId="WW8Num4z2">
    <w:name w:val="WW8Num4z2"/>
    <w:uiPriority w:val="99"/>
    <w:rsid w:val="007C7F1E"/>
  </w:style>
  <w:style w:type="character" w:customStyle="1" w:styleId="WW8Num4z3">
    <w:name w:val="WW8Num4z3"/>
    <w:uiPriority w:val="99"/>
    <w:rsid w:val="007C7F1E"/>
  </w:style>
  <w:style w:type="character" w:customStyle="1" w:styleId="WW8Num4z4">
    <w:name w:val="WW8Num4z4"/>
    <w:uiPriority w:val="99"/>
    <w:rsid w:val="007C7F1E"/>
  </w:style>
  <w:style w:type="character" w:customStyle="1" w:styleId="WW8Num4z5">
    <w:name w:val="WW8Num4z5"/>
    <w:uiPriority w:val="99"/>
    <w:rsid w:val="007C7F1E"/>
  </w:style>
  <w:style w:type="character" w:customStyle="1" w:styleId="WW8Num4z6">
    <w:name w:val="WW8Num4z6"/>
    <w:uiPriority w:val="99"/>
    <w:rsid w:val="007C7F1E"/>
  </w:style>
  <w:style w:type="character" w:customStyle="1" w:styleId="WW8Num4z7">
    <w:name w:val="WW8Num4z7"/>
    <w:uiPriority w:val="99"/>
    <w:rsid w:val="007C7F1E"/>
  </w:style>
  <w:style w:type="character" w:customStyle="1" w:styleId="WW8Num4z8">
    <w:name w:val="WW8Num4z8"/>
    <w:uiPriority w:val="99"/>
    <w:rsid w:val="007C7F1E"/>
  </w:style>
  <w:style w:type="character" w:customStyle="1" w:styleId="WW8Num13z0">
    <w:name w:val="WW8Num13z0"/>
    <w:uiPriority w:val="99"/>
    <w:rsid w:val="007C7F1E"/>
    <w:rPr>
      <w:rFonts w:ascii="Symbol" w:hAnsi="Symbol"/>
    </w:rPr>
  </w:style>
  <w:style w:type="character" w:customStyle="1" w:styleId="WW8Num13z1">
    <w:name w:val="WW8Num13z1"/>
    <w:uiPriority w:val="99"/>
    <w:rsid w:val="007C7F1E"/>
    <w:rPr>
      <w:rFonts w:ascii="OpenSymbol" w:hAnsi="OpenSymbol"/>
    </w:rPr>
  </w:style>
  <w:style w:type="character" w:customStyle="1" w:styleId="WW8Num10z4">
    <w:name w:val="WW8Num10z4"/>
    <w:uiPriority w:val="99"/>
    <w:rsid w:val="007C7F1E"/>
  </w:style>
  <w:style w:type="character" w:customStyle="1" w:styleId="WW8Num10z5">
    <w:name w:val="WW8Num10z5"/>
    <w:uiPriority w:val="99"/>
    <w:rsid w:val="007C7F1E"/>
    <w:rPr>
      <w:rFonts w:ascii="Times New Roman" w:hAnsi="Times New Roman"/>
    </w:rPr>
  </w:style>
  <w:style w:type="character" w:customStyle="1" w:styleId="WW8Num10z6">
    <w:name w:val="WW8Num10z6"/>
    <w:uiPriority w:val="99"/>
    <w:rsid w:val="007C7F1E"/>
  </w:style>
  <w:style w:type="character" w:customStyle="1" w:styleId="WW8Num10z7">
    <w:name w:val="WW8Num10z7"/>
    <w:uiPriority w:val="99"/>
    <w:rsid w:val="007C7F1E"/>
  </w:style>
  <w:style w:type="character" w:customStyle="1" w:styleId="WW8Num10z8">
    <w:name w:val="WW8Num10z8"/>
    <w:uiPriority w:val="99"/>
    <w:rsid w:val="007C7F1E"/>
  </w:style>
  <w:style w:type="character" w:customStyle="1" w:styleId="WW8Num14z0">
    <w:name w:val="WW8Num14z0"/>
    <w:uiPriority w:val="99"/>
    <w:rsid w:val="007C7F1E"/>
    <w:rPr>
      <w:rFonts w:ascii="Times New Roman" w:hAnsi="Times New Roman"/>
      <w:color w:val="000000"/>
      <w:sz w:val="22"/>
    </w:rPr>
  </w:style>
  <w:style w:type="character" w:customStyle="1" w:styleId="WW8Num15z0">
    <w:name w:val="WW8Num15z0"/>
    <w:uiPriority w:val="99"/>
    <w:rsid w:val="007C7F1E"/>
    <w:rPr>
      <w:sz w:val="22"/>
    </w:rPr>
  </w:style>
  <w:style w:type="character" w:customStyle="1" w:styleId="WW8Num16z0">
    <w:name w:val="WW8Num16z0"/>
    <w:uiPriority w:val="99"/>
    <w:rsid w:val="007C7F1E"/>
    <w:rPr>
      <w:rFonts w:ascii="Symbol" w:hAnsi="Symbol"/>
    </w:rPr>
  </w:style>
  <w:style w:type="character" w:customStyle="1" w:styleId="WW8Num16z1">
    <w:name w:val="WW8Num16z1"/>
    <w:uiPriority w:val="99"/>
    <w:rsid w:val="007C7F1E"/>
    <w:rPr>
      <w:rFonts w:ascii="Symbol" w:hAnsi="Symbol"/>
      <w:sz w:val="20"/>
    </w:rPr>
  </w:style>
  <w:style w:type="character" w:customStyle="1" w:styleId="WW8Num16z2">
    <w:name w:val="WW8Num16z2"/>
    <w:uiPriority w:val="99"/>
    <w:rsid w:val="007C7F1E"/>
  </w:style>
  <w:style w:type="character" w:customStyle="1" w:styleId="WW8Num16z3">
    <w:name w:val="WW8Num16z3"/>
    <w:uiPriority w:val="99"/>
    <w:rsid w:val="007C7F1E"/>
  </w:style>
  <w:style w:type="character" w:customStyle="1" w:styleId="WW8Num16z4">
    <w:name w:val="WW8Num16z4"/>
    <w:uiPriority w:val="99"/>
    <w:rsid w:val="007C7F1E"/>
  </w:style>
  <w:style w:type="character" w:customStyle="1" w:styleId="WW8Num16z5">
    <w:name w:val="WW8Num16z5"/>
    <w:uiPriority w:val="99"/>
    <w:rsid w:val="007C7F1E"/>
  </w:style>
  <w:style w:type="character" w:customStyle="1" w:styleId="WW8Num16z6">
    <w:name w:val="WW8Num16z6"/>
    <w:uiPriority w:val="99"/>
    <w:rsid w:val="007C7F1E"/>
  </w:style>
  <w:style w:type="character" w:customStyle="1" w:styleId="WW8Num16z7">
    <w:name w:val="WW8Num16z7"/>
    <w:uiPriority w:val="99"/>
    <w:rsid w:val="007C7F1E"/>
  </w:style>
  <w:style w:type="character" w:customStyle="1" w:styleId="WW8Num16z8">
    <w:name w:val="WW8Num16z8"/>
    <w:uiPriority w:val="99"/>
    <w:rsid w:val="007C7F1E"/>
  </w:style>
  <w:style w:type="character" w:customStyle="1" w:styleId="WW8Num17z0">
    <w:name w:val="WW8Num17z0"/>
    <w:uiPriority w:val="99"/>
    <w:rsid w:val="007C7F1E"/>
    <w:rPr>
      <w:rFonts w:ascii="Symbol" w:hAnsi="Symbol"/>
      <w:caps/>
      <w:sz w:val="22"/>
      <w:shd w:val="clear" w:color="auto" w:fill="FFFF00"/>
    </w:rPr>
  </w:style>
  <w:style w:type="character" w:customStyle="1" w:styleId="WW8Num18z0">
    <w:name w:val="WW8Num18z0"/>
    <w:uiPriority w:val="99"/>
    <w:rsid w:val="007C7F1E"/>
    <w:rPr>
      <w:sz w:val="22"/>
    </w:rPr>
  </w:style>
  <w:style w:type="character" w:customStyle="1" w:styleId="WW8Num19z0">
    <w:name w:val="WW8Num19z0"/>
    <w:uiPriority w:val="99"/>
    <w:rsid w:val="007C7F1E"/>
    <w:rPr>
      <w:b/>
    </w:rPr>
  </w:style>
  <w:style w:type="character" w:customStyle="1" w:styleId="WW8Num20z0">
    <w:name w:val="WW8Num20z0"/>
    <w:uiPriority w:val="99"/>
    <w:rsid w:val="007C7F1E"/>
    <w:rPr>
      <w:rFonts w:ascii="Times New Roman" w:hAnsi="Times New Roman"/>
      <w:sz w:val="22"/>
    </w:rPr>
  </w:style>
  <w:style w:type="character" w:customStyle="1" w:styleId="WW8Num21z0">
    <w:name w:val="WW8Num21z0"/>
    <w:uiPriority w:val="99"/>
    <w:rsid w:val="007C7F1E"/>
    <w:rPr>
      <w:b/>
      <w:sz w:val="20"/>
    </w:rPr>
  </w:style>
  <w:style w:type="character" w:customStyle="1" w:styleId="WW8Num21z2">
    <w:name w:val="WW8Num21z2"/>
    <w:uiPriority w:val="99"/>
    <w:rsid w:val="007C7F1E"/>
  </w:style>
  <w:style w:type="character" w:customStyle="1" w:styleId="WW8Num21z3">
    <w:name w:val="WW8Num21z3"/>
    <w:uiPriority w:val="99"/>
    <w:rsid w:val="007C7F1E"/>
  </w:style>
  <w:style w:type="character" w:customStyle="1" w:styleId="WW8Num21z4">
    <w:name w:val="WW8Num21z4"/>
    <w:uiPriority w:val="99"/>
    <w:rsid w:val="007C7F1E"/>
  </w:style>
  <w:style w:type="character" w:customStyle="1" w:styleId="WW8Num21z5">
    <w:name w:val="WW8Num21z5"/>
    <w:uiPriority w:val="99"/>
    <w:rsid w:val="007C7F1E"/>
    <w:rPr>
      <w:rFonts w:ascii="Times New Roman" w:hAnsi="Times New Roman"/>
    </w:rPr>
  </w:style>
  <w:style w:type="character" w:customStyle="1" w:styleId="WW8Num21z6">
    <w:name w:val="WW8Num21z6"/>
    <w:uiPriority w:val="99"/>
    <w:rsid w:val="007C7F1E"/>
  </w:style>
  <w:style w:type="character" w:customStyle="1" w:styleId="WW8Num21z7">
    <w:name w:val="WW8Num21z7"/>
    <w:uiPriority w:val="99"/>
    <w:rsid w:val="007C7F1E"/>
  </w:style>
  <w:style w:type="character" w:customStyle="1" w:styleId="WW8Num21z8">
    <w:name w:val="WW8Num21z8"/>
    <w:uiPriority w:val="99"/>
    <w:rsid w:val="007C7F1E"/>
  </w:style>
  <w:style w:type="character" w:customStyle="1" w:styleId="WW8Num22z0">
    <w:name w:val="WW8Num22z0"/>
    <w:uiPriority w:val="99"/>
    <w:rsid w:val="007C7F1E"/>
    <w:rPr>
      <w:rFonts w:ascii="Symbol" w:hAnsi="Symbol"/>
      <w:b/>
      <w:sz w:val="22"/>
    </w:rPr>
  </w:style>
  <w:style w:type="character" w:customStyle="1" w:styleId="WW8Num23z0">
    <w:name w:val="WW8Num23z0"/>
    <w:uiPriority w:val="99"/>
    <w:rsid w:val="007C7F1E"/>
    <w:rPr>
      <w:rFonts w:ascii="Symbol" w:hAnsi="Symbol"/>
    </w:rPr>
  </w:style>
  <w:style w:type="character" w:customStyle="1" w:styleId="WW8Num23z1">
    <w:name w:val="WW8Num23z1"/>
    <w:uiPriority w:val="99"/>
    <w:rsid w:val="007C7F1E"/>
    <w:rPr>
      <w:rFonts w:ascii="Courier New" w:hAnsi="Courier New"/>
    </w:rPr>
  </w:style>
  <w:style w:type="character" w:customStyle="1" w:styleId="WW8Num23z2">
    <w:name w:val="WW8Num23z2"/>
    <w:uiPriority w:val="99"/>
    <w:rsid w:val="007C7F1E"/>
    <w:rPr>
      <w:rFonts w:ascii="Wingdings" w:hAnsi="Wingdings"/>
    </w:rPr>
  </w:style>
  <w:style w:type="character" w:customStyle="1" w:styleId="WW8Num24z0">
    <w:name w:val="WW8Num24z0"/>
    <w:uiPriority w:val="99"/>
    <w:rsid w:val="007C7F1E"/>
    <w:rPr>
      <w:sz w:val="22"/>
    </w:rPr>
  </w:style>
  <w:style w:type="character" w:customStyle="1" w:styleId="WW8Num24z1">
    <w:name w:val="WW8Num24z1"/>
    <w:uiPriority w:val="99"/>
    <w:rsid w:val="007C7F1E"/>
    <w:rPr>
      <w:i/>
    </w:rPr>
  </w:style>
  <w:style w:type="character" w:customStyle="1" w:styleId="WW8Num24z2">
    <w:name w:val="WW8Num24z2"/>
    <w:uiPriority w:val="99"/>
    <w:rsid w:val="007C7F1E"/>
  </w:style>
  <w:style w:type="character" w:customStyle="1" w:styleId="WW8Num24z3">
    <w:name w:val="WW8Num24z3"/>
    <w:uiPriority w:val="99"/>
    <w:rsid w:val="007C7F1E"/>
  </w:style>
  <w:style w:type="character" w:customStyle="1" w:styleId="WW8Num24z4">
    <w:name w:val="WW8Num24z4"/>
    <w:uiPriority w:val="99"/>
    <w:rsid w:val="007C7F1E"/>
  </w:style>
  <w:style w:type="character" w:customStyle="1" w:styleId="WW8Num24z5">
    <w:name w:val="WW8Num24z5"/>
    <w:uiPriority w:val="99"/>
    <w:rsid w:val="007C7F1E"/>
  </w:style>
  <w:style w:type="character" w:customStyle="1" w:styleId="WW8Num24z6">
    <w:name w:val="WW8Num24z6"/>
    <w:uiPriority w:val="99"/>
    <w:rsid w:val="007C7F1E"/>
  </w:style>
  <w:style w:type="character" w:customStyle="1" w:styleId="WW8Num24z7">
    <w:name w:val="WW8Num24z7"/>
    <w:uiPriority w:val="99"/>
    <w:rsid w:val="007C7F1E"/>
  </w:style>
  <w:style w:type="character" w:customStyle="1" w:styleId="WW8Num24z8">
    <w:name w:val="WW8Num24z8"/>
    <w:uiPriority w:val="99"/>
    <w:rsid w:val="007C7F1E"/>
  </w:style>
  <w:style w:type="character" w:customStyle="1" w:styleId="WW8Num25z0">
    <w:name w:val="WW8Num25z0"/>
    <w:uiPriority w:val="99"/>
    <w:rsid w:val="007C7F1E"/>
    <w:rPr>
      <w:rFonts w:ascii="Symbol" w:hAnsi="Symbol"/>
    </w:rPr>
  </w:style>
  <w:style w:type="character" w:customStyle="1" w:styleId="WW8Num25z1">
    <w:name w:val="WW8Num25z1"/>
    <w:uiPriority w:val="99"/>
    <w:rsid w:val="007C7F1E"/>
    <w:rPr>
      <w:rFonts w:ascii="Courier New" w:hAnsi="Courier New"/>
    </w:rPr>
  </w:style>
  <w:style w:type="character" w:customStyle="1" w:styleId="WW8Num25z2">
    <w:name w:val="WW8Num25z2"/>
    <w:uiPriority w:val="99"/>
    <w:rsid w:val="007C7F1E"/>
    <w:rPr>
      <w:rFonts w:ascii="Wingdings" w:hAnsi="Wingdings"/>
    </w:rPr>
  </w:style>
  <w:style w:type="character" w:customStyle="1" w:styleId="WW8Num26z0">
    <w:name w:val="WW8Num26z0"/>
    <w:uiPriority w:val="99"/>
    <w:rsid w:val="007C7F1E"/>
    <w:rPr>
      <w:sz w:val="22"/>
    </w:rPr>
  </w:style>
  <w:style w:type="character" w:customStyle="1" w:styleId="WW8Num26z1">
    <w:name w:val="WW8Num26z1"/>
    <w:uiPriority w:val="99"/>
    <w:rsid w:val="007C7F1E"/>
  </w:style>
  <w:style w:type="character" w:customStyle="1" w:styleId="WW8Num26z2">
    <w:name w:val="WW8Num26z2"/>
    <w:uiPriority w:val="99"/>
    <w:rsid w:val="007C7F1E"/>
  </w:style>
  <w:style w:type="character" w:customStyle="1" w:styleId="WW8Num26z3">
    <w:name w:val="WW8Num26z3"/>
    <w:uiPriority w:val="99"/>
    <w:rsid w:val="007C7F1E"/>
  </w:style>
  <w:style w:type="character" w:customStyle="1" w:styleId="WW8Num26z4">
    <w:name w:val="WW8Num26z4"/>
    <w:uiPriority w:val="99"/>
    <w:rsid w:val="007C7F1E"/>
  </w:style>
  <w:style w:type="character" w:customStyle="1" w:styleId="WW8Num26z5">
    <w:name w:val="WW8Num26z5"/>
    <w:uiPriority w:val="99"/>
    <w:rsid w:val="007C7F1E"/>
  </w:style>
  <w:style w:type="character" w:customStyle="1" w:styleId="WW8Num26z6">
    <w:name w:val="WW8Num26z6"/>
    <w:uiPriority w:val="99"/>
    <w:rsid w:val="007C7F1E"/>
  </w:style>
  <w:style w:type="character" w:customStyle="1" w:styleId="WW8Num26z7">
    <w:name w:val="WW8Num26z7"/>
    <w:uiPriority w:val="99"/>
    <w:rsid w:val="007C7F1E"/>
  </w:style>
  <w:style w:type="character" w:customStyle="1" w:styleId="WW8Num26z8">
    <w:name w:val="WW8Num26z8"/>
    <w:uiPriority w:val="99"/>
    <w:rsid w:val="007C7F1E"/>
  </w:style>
  <w:style w:type="character" w:customStyle="1" w:styleId="WW8Num27z0">
    <w:name w:val="WW8Num27z0"/>
    <w:uiPriority w:val="99"/>
    <w:rsid w:val="007C7F1E"/>
    <w:rPr>
      <w:rFonts w:ascii="Symbol" w:hAnsi="Symbol"/>
      <w:color w:val="auto"/>
    </w:rPr>
  </w:style>
  <w:style w:type="character" w:customStyle="1" w:styleId="WW8Num27z1">
    <w:name w:val="WW8Num27z1"/>
    <w:uiPriority w:val="99"/>
    <w:rsid w:val="007C7F1E"/>
    <w:rPr>
      <w:b/>
      <w:color w:val="auto"/>
    </w:rPr>
  </w:style>
  <w:style w:type="character" w:customStyle="1" w:styleId="WW8Num27z3">
    <w:name w:val="WW8Num27z3"/>
    <w:uiPriority w:val="99"/>
    <w:rsid w:val="007C7F1E"/>
    <w:rPr>
      <w:rFonts w:ascii="Symbol" w:hAnsi="Symbol"/>
    </w:rPr>
  </w:style>
  <w:style w:type="character" w:customStyle="1" w:styleId="WW8Num27z4">
    <w:name w:val="WW8Num27z4"/>
    <w:uiPriority w:val="99"/>
    <w:rsid w:val="007C7F1E"/>
    <w:rPr>
      <w:rFonts w:ascii="Courier New" w:hAnsi="Courier New"/>
    </w:rPr>
  </w:style>
  <w:style w:type="character" w:customStyle="1" w:styleId="WW8Num27z5">
    <w:name w:val="WW8Num27z5"/>
    <w:uiPriority w:val="99"/>
    <w:rsid w:val="007C7F1E"/>
    <w:rPr>
      <w:rFonts w:ascii="Wingdings" w:hAnsi="Wingdings"/>
    </w:rPr>
  </w:style>
  <w:style w:type="character" w:customStyle="1" w:styleId="WW8Num28z0">
    <w:name w:val="WW8Num28z0"/>
    <w:uiPriority w:val="99"/>
    <w:rsid w:val="007C7F1E"/>
    <w:rPr>
      <w:b/>
    </w:rPr>
  </w:style>
  <w:style w:type="character" w:customStyle="1" w:styleId="WW8Num28z1">
    <w:name w:val="WW8Num28z1"/>
    <w:uiPriority w:val="99"/>
    <w:rsid w:val="007C7F1E"/>
    <w:rPr>
      <w:rFonts w:ascii="Symbol" w:hAnsi="Symbol"/>
      <w:color w:val="auto"/>
    </w:rPr>
  </w:style>
  <w:style w:type="character" w:customStyle="1" w:styleId="WW8Num28z2">
    <w:name w:val="WW8Num28z2"/>
    <w:uiPriority w:val="99"/>
    <w:rsid w:val="007C7F1E"/>
  </w:style>
  <w:style w:type="character" w:customStyle="1" w:styleId="WW8Num28z3">
    <w:name w:val="WW8Num28z3"/>
    <w:uiPriority w:val="99"/>
    <w:rsid w:val="007C7F1E"/>
  </w:style>
  <w:style w:type="character" w:customStyle="1" w:styleId="WW8Num28z4">
    <w:name w:val="WW8Num28z4"/>
    <w:uiPriority w:val="99"/>
    <w:rsid w:val="007C7F1E"/>
  </w:style>
  <w:style w:type="character" w:customStyle="1" w:styleId="WW8Num28z5">
    <w:name w:val="WW8Num28z5"/>
    <w:uiPriority w:val="99"/>
    <w:rsid w:val="007C7F1E"/>
  </w:style>
  <w:style w:type="character" w:customStyle="1" w:styleId="WW8Num28z6">
    <w:name w:val="WW8Num28z6"/>
    <w:uiPriority w:val="99"/>
    <w:rsid w:val="007C7F1E"/>
  </w:style>
  <w:style w:type="character" w:customStyle="1" w:styleId="WW8Num28z7">
    <w:name w:val="WW8Num28z7"/>
    <w:uiPriority w:val="99"/>
    <w:rsid w:val="007C7F1E"/>
  </w:style>
  <w:style w:type="character" w:customStyle="1" w:styleId="WW8Num28z8">
    <w:name w:val="WW8Num28z8"/>
    <w:uiPriority w:val="99"/>
    <w:rsid w:val="007C7F1E"/>
  </w:style>
  <w:style w:type="character" w:customStyle="1" w:styleId="WW8Num29z0">
    <w:name w:val="WW8Num29z0"/>
    <w:uiPriority w:val="99"/>
    <w:rsid w:val="007C7F1E"/>
    <w:rPr>
      <w:rFonts w:ascii="Courier New" w:hAnsi="Courier New"/>
    </w:rPr>
  </w:style>
  <w:style w:type="character" w:customStyle="1" w:styleId="WW8Num29z2">
    <w:name w:val="WW8Num29z2"/>
    <w:uiPriority w:val="99"/>
    <w:rsid w:val="007C7F1E"/>
    <w:rPr>
      <w:rFonts w:ascii="Wingdings" w:hAnsi="Wingdings"/>
    </w:rPr>
  </w:style>
  <w:style w:type="character" w:customStyle="1" w:styleId="WW8Num29z3">
    <w:name w:val="WW8Num29z3"/>
    <w:uiPriority w:val="99"/>
    <w:rsid w:val="007C7F1E"/>
    <w:rPr>
      <w:rFonts w:ascii="Symbol" w:hAnsi="Symbol"/>
    </w:rPr>
  </w:style>
  <w:style w:type="character" w:customStyle="1" w:styleId="WW8Num30z0">
    <w:name w:val="WW8Num30z0"/>
    <w:uiPriority w:val="99"/>
    <w:rsid w:val="007C7F1E"/>
    <w:rPr>
      <w:rFonts w:ascii="Symbol" w:hAnsi="Symbol"/>
      <w:color w:val="auto"/>
    </w:rPr>
  </w:style>
  <w:style w:type="character" w:customStyle="1" w:styleId="WW8Num30z1">
    <w:name w:val="WW8Num30z1"/>
    <w:uiPriority w:val="99"/>
    <w:rsid w:val="007C7F1E"/>
    <w:rPr>
      <w:color w:val="auto"/>
    </w:rPr>
  </w:style>
  <w:style w:type="character" w:customStyle="1" w:styleId="WW8Num30z2">
    <w:name w:val="WW8Num30z2"/>
    <w:uiPriority w:val="99"/>
    <w:rsid w:val="007C7F1E"/>
    <w:rPr>
      <w:rFonts w:ascii="Wingdings" w:hAnsi="Wingdings"/>
    </w:rPr>
  </w:style>
  <w:style w:type="character" w:customStyle="1" w:styleId="WW8Num30z3">
    <w:name w:val="WW8Num30z3"/>
    <w:uiPriority w:val="99"/>
    <w:rsid w:val="007C7F1E"/>
    <w:rPr>
      <w:rFonts w:ascii="Symbol" w:hAnsi="Symbol"/>
    </w:rPr>
  </w:style>
  <w:style w:type="character" w:customStyle="1" w:styleId="WW8Num30z4">
    <w:name w:val="WW8Num30z4"/>
    <w:uiPriority w:val="99"/>
    <w:rsid w:val="007C7F1E"/>
    <w:rPr>
      <w:rFonts w:ascii="Courier New" w:hAnsi="Courier New"/>
    </w:rPr>
  </w:style>
  <w:style w:type="character" w:customStyle="1" w:styleId="WW8Num31z0">
    <w:name w:val="WW8Num31z0"/>
    <w:uiPriority w:val="99"/>
    <w:rsid w:val="007C7F1E"/>
  </w:style>
  <w:style w:type="character" w:customStyle="1" w:styleId="WW8Num31z1">
    <w:name w:val="WW8Num31z1"/>
    <w:uiPriority w:val="99"/>
    <w:rsid w:val="007C7F1E"/>
  </w:style>
  <w:style w:type="character" w:customStyle="1" w:styleId="WW8Num31z2">
    <w:name w:val="WW8Num31z2"/>
    <w:uiPriority w:val="99"/>
    <w:rsid w:val="007C7F1E"/>
  </w:style>
  <w:style w:type="character" w:customStyle="1" w:styleId="WW8Num31z3">
    <w:name w:val="WW8Num31z3"/>
    <w:uiPriority w:val="99"/>
    <w:rsid w:val="007C7F1E"/>
  </w:style>
  <w:style w:type="character" w:customStyle="1" w:styleId="WW8Num31z4">
    <w:name w:val="WW8Num31z4"/>
    <w:uiPriority w:val="99"/>
    <w:rsid w:val="007C7F1E"/>
  </w:style>
  <w:style w:type="character" w:customStyle="1" w:styleId="WW8Num31z5">
    <w:name w:val="WW8Num31z5"/>
    <w:uiPriority w:val="99"/>
    <w:rsid w:val="007C7F1E"/>
  </w:style>
  <w:style w:type="character" w:customStyle="1" w:styleId="WW8Num31z6">
    <w:name w:val="WW8Num31z6"/>
    <w:uiPriority w:val="99"/>
    <w:rsid w:val="007C7F1E"/>
  </w:style>
  <w:style w:type="character" w:customStyle="1" w:styleId="WW8Num31z7">
    <w:name w:val="WW8Num31z7"/>
    <w:uiPriority w:val="99"/>
    <w:rsid w:val="007C7F1E"/>
  </w:style>
  <w:style w:type="character" w:customStyle="1" w:styleId="WW8Num31z8">
    <w:name w:val="WW8Num31z8"/>
    <w:uiPriority w:val="99"/>
    <w:rsid w:val="007C7F1E"/>
  </w:style>
  <w:style w:type="character" w:customStyle="1" w:styleId="WW8Num32z0">
    <w:name w:val="WW8Num32z0"/>
    <w:uiPriority w:val="99"/>
    <w:rsid w:val="007C7F1E"/>
    <w:rPr>
      <w:rFonts w:ascii="Symbol" w:hAnsi="Symbol"/>
      <w:color w:val="auto"/>
    </w:rPr>
  </w:style>
  <w:style w:type="character" w:customStyle="1" w:styleId="WW8Num32z1">
    <w:name w:val="WW8Num32z1"/>
    <w:uiPriority w:val="99"/>
    <w:rsid w:val="007C7F1E"/>
    <w:rPr>
      <w:rFonts w:ascii="Courier New" w:hAnsi="Courier New"/>
    </w:rPr>
  </w:style>
  <w:style w:type="character" w:customStyle="1" w:styleId="WW8Num32z2">
    <w:name w:val="WW8Num32z2"/>
    <w:uiPriority w:val="99"/>
    <w:rsid w:val="007C7F1E"/>
    <w:rPr>
      <w:rFonts w:ascii="Wingdings" w:hAnsi="Wingdings"/>
    </w:rPr>
  </w:style>
  <w:style w:type="character" w:customStyle="1" w:styleId="WW8Num32z3">
    <w:name w:val="WW8Num32z3"/>
    <w:uiPriority w:val="99"/>
    <w:rsid w:val="007C7F1E"/>
    <w:rPr>
      <w:rFonts w:ascii="Symbol" w:hAnsi="Symbol"/>
    </w:rPr>
  </w:style>
  <w:style w:type="character" w:customStyle="1" w:styleId="WW8Num33z0">
    <w:name w:val="WW8Num33z0"/>
    <w:uiPriority w:val="99"/>
    <w:rsid w:val="007C7F1E"/>
  </w:style>
  <w:style w:type="character" w:customStyle="1" w:styleId="WW8Num33z1">
    <w:name w:val="WW8Num33z1"/>
    <w:uiPriority w:val="99"/>
    <w:rsid w:val="007C7F1E"/>
    <w:rPr>
      <w:b/>
    </w:rPr>
  </w:style>
  <w:style w:type="character" w:customStyle="1" w:styleId="WW8Num33z2">
    <w:name w:val="WW8Num33z2"/>
    <w:uiPriority w:val="99"/>
    <w:rsid w:val="007C7F1E"/>
  </w:style>
  <w:style w:type="character" w:customStyle="1" w:styleId="WW8Num33z3">
    <w:name w:val="WW8Num33z3"/>
    <w:uiPriority w:val="99"/>
    <w:rsid w:val="007C7F1E"/>
  </w:style>
  <w:style w:type="character" w:customStyle="1" w:styleId="WW8Num33z4">
    <w:name w:val="WW8Num33z4"/>
    <w:uiPriority w:val="99"/>
    <w:rsid w:val="007C7F1E"/>
  </w:style>
  <w:style w:type="character" w:customStyle="1" w:styleId="WW8Num33z5">
    <w:name w:val="WW8Num33z5"/>
    <w:uiPriority w:val="99"/>
    <w:rsid w:val="007C7F1E"/>
  </w:style>
  <w:style w:type="character" w:customStyle="1" w:styleId="WW8Num33z6">
    <w:name w:val="WW8Num33z6"/>
    <w:uiPriority w:val="99"/>
    <w:rsid w:val="007C7F1E"/>
  </w:style>
  <w:style w:type="character" w:customStyle="1" w:styleId="WW8Num33z7">
    <w:name w:val="WW8Num33z7"/>
    <w:uiPriority w:val="99"/>
    <w:rsid w:val="007C7F1E"/>
  </w:style>
  <w:style w:type="character" w:customStyle="1" w:styleId="WW8Num33z8">
    <w:name w:val="WW8Num33z8"/>
    <w:uiPriority w:val="99"/>
    <w:rsid w:val="007C7F1E"/>
  </w:style>
  <w:style w:type="character" w:customStyle="1" w:styleId="WW8Num34z0">
    <w:name w:val="WW8Num34z0"/>
    <w:uiPriority w:val="99"/>
    <w:rsid w:val="007C7F1E"/>
  </w:style>
  <w:style w:type="character" w:customStyle="1" w:styleId="WW8Num34z3">
    <w:name w:val="WW8Num34z3"/>
    <w:uiPriority w:val="99"/>
    <w:rsid w:val="007C7F1E"/>
    <w:rPr>
      <w:rFonts w:ascii="Symbol" w:hAnsi="Symbol"/>
    </w:rPr>
  </w:style>
  <w:style w:type="character" w:customStyle="1" w:styleId="WW8Num34z4">
    <w:name w:val="WW8Num34z4"/>
    <w:uiPriority w:val="99"/>
    <w:rsid w:val="007C7F1E"/>
    <w:rPr>
      <w:rFonts w:ascii="Courier New" w:hAnsi="Courier New"/>
    </w:rPr>
  </w:style>
  <w:style w:type="character" w:customStyle="1" w:styleId="WW8Num34z5">
    <w:name w:val="WW8Num34z5"/>
    <w:uiPriority w:val="99"/>
    <w:rsid w:val="007C7F1E"/>
    <w:rPr>
      <w:rFonts w:ascii="Wingdings" w:hAnsi="Wingdings"/>
    </w:rPr>
  </w:style>
  <w:style w:type="character" w:customStyle="1" w:styleId="WW8Num35z0">
    <w:name w:val="WW8Num35z0"/>
    <w:uiPriority w:val="99"/>
    <w:rsid w:val="007C7F1E"/>
    <w:rPr>
      <w:rFonts w:ascii="Symbol" w:hAnsi="Symbol"/>
    </w:rPr>
  </w:style>
  <w:style w:type="character" w:customStyle="1" w:styleId="WW8Num35z1">
    <w:name w:val="WW8Num35z1"/>
    <w:uiPriority w:val="99"/>
    <w:rsid w:val="007C7F1E"/>
    <w:rPr>
      <w:rFonts w:ascii="Courier New" w:hAnsi="Courier New"/>
    </w:rPr>
  </w:style>
  <w:style w:type="character" w:customStyle="1" w:styleId="WW8Num35z2">
    <w:name w:val="WW8Num35z2"/>
    <w:uiPriority w:val="99"/>
    <w:rsid w:val="007C7F1E"/>
    <w:rPr>
      <w:rFonts w:ascii="Wingdings" w:hAnsi="Wingdings"/>
    </w:rPr>
  </w:style>
  <w:style w:type="character" w:customStyle="1" w:styleId="WW8Num36z0">
    <w:name w:val="WW8Num36z0"/>
    <w:uiPriority w:val="99"/>
    <w:rsid w:val="007C7F1E"/>
    <w:rPr>
      <w:rFonts w:ascii="Courier New" w:hAnsi="Courier New"/>
    </w:rPr>
  </w:style>
  <w:style w:type="character" w:customStyle="1" w:styleId="WW8Num36z2">
    <w:name w:val="WW8Num36z2"/>
    <w:uiPriority w:val="99"/>
    <w:rsid w:val="007C7F1E"/>
    <w:rPr>
      <w:rFonts w:ascii="Wingdings" w:hAnsi="Wingdings"/>
    </w:rPr>
  </w:style>
  <w:style w:type="character" w:customStyle="1" w:styleId="WW8Num36z3">
    <w:name w:val="WW8Num36z3"/>
    <w:uiPriority w:val="99"/>
    <w:rsid w:val="007C7F1E"/>
    <w:rPr>
      <w:rFonts w:ascii="Symbol" w:hAnsi="Symbol"/>
    </w:rPr>
  </w:style>
  <w:style w:type="character" w:customStyle="1" w:styleId="Carpredefinitoparagrafo2">
    <w:name w:val="Car. predefinito paragrafo2"/>
    <w:uiPriority w:val="99"/>
    <w:rsid w:val="007C7F1E"/>
  </w:style>
  <w:style w:type="character" w:customStyle="1" w:styleId="WW8Num22z2">
    <w:name w:val="WW8Num22z2"/>
    <w:uiPriority w:val="99"/>
    <w:rsid w:val="007C7F1E"/>
  </w:style>
  <w:style w:type="character" w:customStyle="1" w:styleId="WW8Num22z3">
    <w:name w:val="WW8Num22z3"/>
    <w:uiPriority w:val="99"/>
    <w:rsid w:val="007C7F1E"/>
  </w:style>
  <w:style w:type="character" w:customStyle="1" w:styleId="WW8Num22z4">
    <w:name w:val="WW8Num22z4"/>
    <w:uiPriority w:val="99"/>
    <w:rsid w:val="007C7F1E"/>
  </w:style>
  <w:style w:type="character" w:customStyle="1" w:styleId="WW8Num22z5">
    <w:name w:val="WW8Num22z5"/>
    <w:uiPriority w:val="99"/>
    <w:rsid w:val="007C7F1E"/>
    <w:rPr>
      <w:rFonts w:ascii="Times New Roman" w:hAnsi="Times New Roman"/>
    </w:rPr>
  </w:style>
  <w:style w:type="character" w:customStyle="1" w:styleId="WW8Num22z6">
    <w:name w:val="WW8Num22z6"/>
    <w:uiPriority w:val="99"/>
    <w:rsid w:val="007C7F1E"/>
  </w:style>
  <w:style w:type="character" w:customStyle="1" w:styleId="WW8Num22z7">
    <w:name w:val="WW8Num22z7"/>
    <w:uiPriority w:val="99"/>
    <w:rsid w:val="007C7F1E"/>
  </w:style>
  <w:style w:type="character" w:customStyle="1" w:styleId="WW8Num22z8">
    <w:name w:val="WW8Num22z8"/>
    <w:uiPriority w:val="99"/>
    <w:rsid w:val="007C7F1E"/>
  </w:style>
  <w:style w:type="character" w:customStyle="1" w:styleId="WW8Num25z3">
    <w:name w:val="WW8Num25z3"/>
    <w:uiPriority w:val="99"/>
    <w:rsid w:val="007C7F1E"/>
  </w:style>
  <w:style w:type="character" w:customStyle="1" w:styleId="WW8Num25z4">
    <w:name w:val="WW8Num25z4"/>
    <w:uiPriority w:val="99"/>
    <w:rsid w:val="007C7F1E"/>
  </w:style>
  <w:style w:type="character" w:customStyle="1" w:styleId="WW8Num25z5">
    <w:name w:val="WW8Num25z5"/>
    <w:uiPriority w:val="99"/>
    <w:rsid w:val="007C7F1E"/>
  </w:style>
  <w:style w:type="character" w:customStyle="1" w:styleId="WW8Num25z6">
    <w:name w:val="WW8Num25z6"/>
    <w:uiPriority w:val="99"/>
    <w:rsid w:val="007C7F1E"/>
  </w:style>
  <w:style w:type="character" w:customStyle="1" w:styleId="WW8Num25z7">
    <w:name w:val="WW8Num25z7"/>
    <w:uiPriority w:val="99"/>
    <w:rsid w:val="007C7F1E"/>
  </w:style>
  <w:style w:type="character" w:customStyle="1" w:styleId="WW8Num25z8">
    <w:name w:val="WW8Num25z8"/>
    <w:uiPriority w:val="99"/>
    <w:rsid w:val="007C7F1E"/>
  </w:style>
  <w:style w:type="character" w:customStyle="1" w:styleId="WW8Num9z1">
    <w:name w:val="WW8Num9z1"/>
    <w:uiPriority w:val="99"/>
    <w:rsid w:val="007C7F1E"/>
  </w:style>
  <w:style w:type="character" w:customStyle="1" w:styleId="WW8Num9z2">
    <w:name w:val="WW8Num9z2"/>
    <w:uiPriority w:val="99"/>
    <w:rsid w:val="007C7F1E"/>
    <w:rPr>
      <w:rFonts w:ascii="Wingdings" w:hAnsi="Wingdings"/>
    </w:rPr>
  </w:style>
  <w:style w:type="character" w:customStyle="1" w:styleId="WW8Num9z3">
    <w:name w:val="WW8Num9z3"/>
    <w:uiPriority w:val="99"/>
    <w:rsid w:val="007C7F1E"/>
    <w:rPr>
      <w:rFonts w:ascii="Symbol" w:hAnsi="Symbol"/>
    </w:rPr>
  </w:style>
  <w:style w:type="character" w:customStyle="1" w:styleId="WW8Num9z4">
    <w:name w:val="WW8Num9z4"/>
    <w:uiPriority w:val="99"/>
    <w:rsid w:val="007C7F1E"/>
    <w:rPr>
      <w:rFonts w:ascii="Courier New" w:hAnsi="Courier New"/>
    </w:rPr>
  </w:style>
  <w:style w:type="character" w:customStyle="1" w:styleId="WW8Num10z2">
    <w:name w:val="WW8Num10z2"/>
    <w:uiPriority w:val="99"/>
    <w:rsid w:val="007C7F1E"/>
  </w:style>
  <w:style w:type="character" w:customStyle="1" w:styleId="WW8Num10z3">
    <w:name w:val="WW8Num10z3"/>
    <w:uiPriority w:val="99"/>
    <w:rsid w:val="007C7F1E"/>
  </w:style>
  <w:style w:type="character" w:customStyle="1" w:styleId="WW8Num13z2">
    <w:name w:val="WW8Num13z2"/>
    <w:uiPriority w:val="99"/>
    <w:rsid w:val="007C7F1E"/>
  </w:style>
  <w:style w:type="character" w:customStyle="1" w:styleId="WW8Num13z3">
    <w:name w:val="WW8Num13z3"/>
    <w:uiPriority w:val="99"/>
    <w:rsid w:val="007C7F1E"/>
  </w:style>
  <w:style w:type="character" w:customStyle="1" w:styleId="WW8Num13z4">
    <w:name w:val="WW8Num13z4"/>
    <w:uiPriority w:val="99"/>
    <w:rsid w:val="007C7F1E"/>
  </w:style>
  <w:style w:type="character" w:customStyle="1" w:styleId="WW8Num13z5">
    <w:name w:val="WW8Num13z5"/>
    <w:uiPriority w:val="99"/>
    <w:rsid w:val="007C7F1E"/>
  </w:style>
  <w:style w:type="character" w:customStyle="1" w:styleId="WW8Num13z6">
    <w:name w:val="WW8Num13z6"/>
    <w:uiPriority w:val="99"/>
    <w:rsid w:val="007C7F1E"/>
  </w:style>
  <w:style w:type="character" w:customStyle="1" w:styleId="WW8Num13z7">
    <w:name w:val="WW8Num13z7"/>
    <w:uiPriority w:val="99"/>
    <w:rsid w:val="007C7F1E"/>
  </w:style>
  <w:style w:type="character" w:customStyle="1" w:styleId="WW8Num13z8">
    <w:name w:val="WW8Num13z8"/>
    <w:uiPriority w:val="99"/>
    <w:rsid w:val="007C7F1E"/>
  </w:style>
  <w:style w:type="character" w:customStyle="1" w:styleId="WW8Num15z1">
    <w:name w:val="WW8Num15z1"/>
    <w:uiPriority w:val="99"/>
    <w:rsid w:val="007C7F1E"/>
  </w:style>
  <w:style w:type="character" w:customStyle="1" w:styleId="WW8Num15z2">
    <w:name w:val="WW8Num15z2"/>
    <w:uiPriority w:val="99"/>
    <w:rsid w:val="007C7F1E"/>
  </w:style>
  <w:style w:type="character" w:customStyle="1" w:styleId="WW8Num15z3">
    <w:name w:val="WW8Num15z3"/>
    <w:uiPriority w:val="99"/>
    <w:rsid w:val="007C7F1E"/>
  </w:style>
  <w:style w:type="character" w:customStyle="1" w:styleId="WW8Num15z4">
    <w:name w:val="WW8Num15z4"/>
    <w:uiPriority w:val="99"/>
    <w:rsid w:val="007C7F1E"/>
  </w:style>
  <w:style w:type="character" w:customStyle="1" w:styleId="WW8Num15z5">
    <w:name w:val="WW8Num15z5"/>
    <w:uiPriority w:val="99"/>
    <w:rsid w:val="007C7F1E"/>
  </w:style>
  <w:style w:type="character" w:customStyle="1" w:styleId="WW8Num15z6">
    <w:name w:val="WW8Num15z6"/>
    <w:uiPriority w:val="99"/>
    <w:rsid w:val="007C7F1E"/>
  </w:style>
  <w:style w:type="character" w:customStyle="1" w:styleId="WW8Num15z7">
    <w:name w:val="WW8Num15z7"/>
    <w:uiPriority w:val="99"/>
    <w:rsid w:val="007C7F1E"/>
  </w:style>
  <w:style w:type="character" w:customStyle="1" w:styleId="WW8Num15z8">
    <w:name w:val="WW8Num15z8"/>
    <w:uiPriority w:val="99"/>
    <w:rsid w:val="007C7F1E"/>
  </w:style>
  <w:style w:type="character" w:customStyle="1" w:styleId="WW8Num17z1">
    <w:name w:val="WW8Num17z1"/>
    <w:uiPriority w:val="99"/>
    <w:rsid w:val="007C7F1E"/>
    <w:rPr>
      <w:rFonts w:ascii="Courier New" w:hAnsi="Courier New"/>
    </w:rPr>
  </w:style>
  <w:style w:type="character" w:customStyle="1" w:styleId="WW8Num17z3">
    <w:name w:val="WW8Num17z3"/>
    <w:uiPriority w:val="99"/>
    <w:rsid w:val="007C7F1E"/>
    <w:rPr>
      <w:rFonts w:ascii="Symbol" w:hAnsi="Symbol"/>
    </w:rPr>
  </w:style>
  <w:style w:type="character" w:customStyle="1" w:styleId="WW8Num18z1">
    <w:name w:val="WW8Num18z1"/>
    <w:uiPriority w:val="99"/>
    <w:rsid w:val="007C7F1E"/>
  </w:style>
  <w:style w:type="character" w:customStyle="1" w:styleId="WW8Num18z2">
    <w:name w:val="WW8Num18z2"/>
    <w:uiPriority w:val="99"/>
    <w:rsid w:val="007C7F1E"/>
  </w:style>
  <w:style w:type="character" w:customStyle="1" w:styleId="WW8Num18z4">
    <w:name w:val="WW8Num18z4"/>
    <w:uiPriority w:val="99"/>
    <w:rsid w:val="007C7F1E"/>
  </w:style>
  <w:style w:type="character" w:customStyle="1" w:styleId="WW8Num18z5">
    <w:name w:val="WW8Num18z5"/>
    <w:uiPriority w:val="99"/>
    <w:rsid w:val="007C7F1E"/>
  </w:style>
  <w:style w:type="character" w:customStyle="1" w:styleId="WW8Num18z6">
    <w:name w:val="WW8Num18z6"/>
    <w:uiPriority w:val="99"/>
    <w:rsid w:val="007C7F1E"/>
  </w:style>
  <w:style w:type="character" w:customStyle="1" w:styleId="WW8Num18z7">
    <w:name w:val="WW8Num18z7"/>
    <w:uiPriority w:val="99"/>
    <w:rsid w:val="007C7F1E"/>
  </w:style>
  <w:style w:type="character" w:customStyle="1" w:styleId="WW8Num18z8">
    <w:name w:val="WW8Num18z8"/>
    <w:uiPriority w:val="99"/>
    <w:rsid w:val="007C7F1E"/>
  </w:style>
  <w:style w:type="character" w:customStyle="1" w:styleId="WW8Num19z1">
    <w:name w:val="WW8Num19z1"/>
    <w:uiPriority w:val="99"/>
    <w:rsid w:val="007C7F1E"/>
  </w:style>
  <w:style w:type="character" w:customStyle="1" w:styleId="WW8Num19z2">
    <w:name w:val="WW8Num19z2"/>
    <w:uiPriority w:val="99"/>
    <w:rsid w:val="007C7F1E"/>
  </w:style>
  <w:style w:type="character" w:customStyle="1" w:styleId="WW8Num19z3">
    <w:name w:val="WW8Num19z3"/>
    <w:uiPriority w:val="99"/>
    <w:rsid w:val="007C7F1E"/>
  </w:style>
  <w:style w:type="character" w:customStyle="1" w:styleId="WW8Num19z4">
    <w:name w:val="WW8Num19z4"/>
    <w:uiPriority w:val="99"/>
    <w:rsid w:val="007C7F1E"/>
  </w:style>
  <w:style w:type="character" w:customStyle="1" w:styleId="WW8Num19z5">
    <w:name w:val="WW8Num19z5"/>
    <w:uiPriority w:val="99"/>
    <w:rsid w:val="007C7F1E"/>
  </w:style>
  <w:style w:type="character" w:customStyle="1" w:styleId="WW8Num19z6">
    <w:name w:val="WW8Num19z6"/>
    <w:uiPriority w:val="99"/>
    <w:rsid w:val="007C7F1E"/>
  </w:style>
  <w:style w:type="character" w:customStyle="1" w:styleId="WW8Num19z7">
    <w:name w:val="WW8Num19z7"/>
    <w:uiPriority w:val="99"/>
    <w:rsid w:val="007C7F1E"/>
  </w:style>
  <w:style w:type="character" w:customStyle="1" w:styleId="WW8Num19z8">
    <w:name w:val="WW8Num19z8"/>
    <w:uiPriority w:val="99"/>
    <w:rsid w:val="007C7F1E"/>
  </w:style>
  <w:style w:type="character" w:customStyle="1" w:styleId="WW8Num20z1">
    <w:name w:val="WW8Num20z1"/>
    <w:uiPriority w:val="99"/>
    <w:rsid w:val="007C7F1E"/>
    <w:rPr>
      <w:rFonts w:ascii="Courier New" w:hAnsi="Courier New"/>
    </w:rPr>
  </w:style>
  <w:style w:type="character" w:customStyle="1" w:styleId="WW8Num20z2">
    <w:name w:val="WW8Num20z2"/>
    <w:uiPriority w:val="99"/>
    <w:rsid w:val="007C7F1E"/>
    <w:rPr>
      <w:rFonts w:ascii="Wingdings" w:hAnsi="Wingdings"/>
    </w:rPr>
  </w:style>
  <w:style w:type="character" w:customStyle="1" w:styleId="WW8Num20z3">
    <w:name w:val="WW8Num20z3"/>
    <w:uiPriority w:val="99"/>
    <w:rsid w:val="007C7F1E"/>
    <w:rPr>
      <w:rFonts w:ascii="Symbol" w:hAnsi="Symbol"/>
    </w:rPr>
  </w:style>
  <w:style w:type="character" w:customStyle="1" w:styleId="WW8Num23z3">
    <w:name w:val="WW8Num23z3"/>
    <w:uiPriority w:val="99"/>
    <w:rsid w:val="007C7F1E"/>
  </w:style>
  <w:style w:type="character" w:customStyle="1" w:styleId="WW8Num23z4">
    <w:name w:val="WW8Num23z4"/>
    <w:uiPriority w:val="99"/>
    <w:rsid w:val="007C7F1E"/>
  </w:style>
  <w:style w:type="character" w:customStyle="1" w:styleId="WW8Num23z5">
    <w:name w:val="WW8Num23z5"/>
    <w:uiPriority w:val="99"/>
    <w:rsid w:val="007C7F1E"/>
  </w:style>
  <w:style w:type="character" w:customStyle="1" w:styleId="WW8Num23z6">
    <w:name w:val="WW8Num23z6"/>
    <w:uiPriority w:val="99"/>
    <w:rsid w:val="007C7F1E"/>
  </w:style>
  <w:style w:type="character" w:customStyle="1" w:styleId="WW8Num23z7">
    <w:name w:val="WW8Num23z7"/>
    <w:uiPriority w:val="99"/>
    <w:rsid w:val="007C7F1E"/>
  </w:style>
  <w:style w:type="character" w:customStyle="1" w:styleId="WW8Num23z8">
    <w:name w:val="WW8Num23z8"/>
    <w:uiPriority w:val="99"/>
    <w:rsid w:val="007C7F1E"/>
  </w:style>
  <w:style w:type="character" w:customStyle="1" w:styleId="WW8Num27z2">
    <w:name w:val="WW8Num27z2"/>
    <w:uiPriority w:val="99"/>
    <w:rsid w:val="007C7F1E"/>
    <w:rPr>
      <w:rFonts w:ascii="Wingdings" w:hAnsi="Wingdings"/>
    </w:rPr>
  </w:style>
  <w:style w:type="character" w:customStyle="1" w:styleId="WW8Num29z1">
    <w:name w:val="WW8Num29z1"/>
    <w:uiPriority w:val="99"/>
    <w:rsid w:val="007C7F1E"/>
    <w:rPr>
      <w:rFonts w:ascii="Courier New" w:hAnsi="Courier New"/>
    </w:rPr>
  </w:style>
  <w:style w:type="character" w:customStyle="1" w:styleId="WW8Num30z5">
    <w:name w:val="WW8Num30z5"/>
    <w:uiPriority w:val="99"/>
    <w:rsid w:val="007C7F1E"/>
  </w:style>
  <w:style w:type="character" w:customStyle="1" w:styleId="WW8Num30z6">
    <w:name w:val="WW8Num30z6"/>
    <w:uiPriority w:val="99"/>
    <w:rsid w:val="007C7F1E"/>
  </w:style>
  <w:style w:type="character" w:customStyle="1" w:styleId="WW8Num30z7">
    <w:name w:val="WW8Num30z7"/>
    <w:uiPriority w:val="99"/>
    <w:rsid w:val="007C7F1E"/>
  </w:style>
  <w:style w:type="character" w:customStyle="1" w:styleId="WW8Num30z8">
    <w:name w:val="WW8Num30z8"/>
    <w:uiPriority w:val="99"/>
    <w:rsid w:val="007C7F1E"/>
  </w:style>
  <w:style w:type="character" w:customStyle="1" w:styleId="WW8Num32z4">
    <w:name w:val="WW8Num32z4"/>
    <w:uiPriority w:val="99"/>
    <w:rsid w:val="007C7F1E"/>
  </w:style>
  <w:style w:type="character" w:customStyle="1" w:styleId="WW8Num32z5">
    <w:name w:val="WW8Num32z5"/>
    <w:uiPriority w:val="99"/>
    <w:rsid w:val="007C7F1E"/>
  </w:style>
  <w:style w:type="character" w:customStyle="1" w:styleId="WW8Num32z6">
    <w:name w:val="WW8Num32z6"/>
    <w:uiPriority w:val="99"/>
    <w:rsid w:val="007C7F1E"/>
  </w:style>
  <w:style w:type="character" w:customStyle="1" w:styleId="WW8Num32z7">
    <w:name w:val="WW8Num32z7"/>
    <w:uiPriority w:val="99"/>
    <w:rsid w:val="007C7F1E"/>
  </w:style>
  <w:style w:type="character" w:customStyle="1" w:styleId="WW8Num32z8">
    <w:name w:val="WW8Num32z8"/>
    <w:uiPriority w:val="99"/>
    <w:rsid w:val="007C7F1E"/>
  </w:style>
  <w:style w:type="character" w:customStyle="1" w:styleId="WW8Num34z1">
    <w:name w:val="WW8Num34z1"/>
    <w:uiPriority w:val="99"/>
    <w:rsid w:val="007C7F1E"/>
  </w:style>
  <w:style w:type="character" w:customStyle="1" w:styleId="WW8Num34z2">
    <w:name w:val="WW8Num34z2"/>
    <w:uiPriority w:val="99"/>
    <w:rsid w:val="007C7F1E"/>
  </w:style>
  <w:style w:type="character" w:customStyle="1" w:styleId="WW8Num34z6">
    <w:name w:val="WW8Num34z6"/>
    <w:uiPriority w:val="99"/>
    <w:rsid w:val="007C7F1E"/>
  </w:style>
  <w:style w:type="character" w:customStyle="1" w:styleId="WW8Num34z7">
    <w:name w:val="WW8Num34z7"/>
    <w:uiPriority w:val="99"/>
    <w:rsid w:val="007C7F1E"/>
  </w:style>
  <w:style w:type="character" w:customStyle="1" w:styleId="WW8Num34z8">
    <w:name w:val="WW8Num34z8"/>
    <w:uiPriority w:val="99"/>
    <w:rsid w:val="007C7F1E"/>
  </w:style>
  <w:style w:type="character" w:customStyle="1" w:styleId="WW8Num35z3">
    <w:name w:val="WW8Num35z3"/>
    <w:uiPriority w:val="99"/>
    <w:rsid w:val="007C7F1E"/>
  </w:style>
  <w:style w:type="character" w:customStyle="1" w:styleId="WW8Num35z4">
    <w:name w:val="WW8Num35z4"/>
    <w:uiPriority w:val="99"/>
    <w:rsid w:val="007C7F1E"/>
  </w:style>
  <w:style w:type="character" w:customStyle="1" w:styleId="WW8Num35z5">
    <w:name w:val="WW8Num35z5"/>
    <w:uiPriority w:val="99"/>
    <w:rsid w:val="007C7F1E"/>
  </w:style>
  <w:style w:type="character" w:customStyle="1" w:styleId="WW8Num35z6">
    <w:name w:val="WW8Num35z6"/>
    <w:uiPriority w:val="99"/>
    <w:rsid w:val="007C7F1E"/>
  </w:style>
  <w:style w:type="character" w:customStyle="1" w:styleId="WW8Num35z7">
    <w:name w:val="WW8Num35z7"/>
    <w:uiPriority w:val="99"/>
    <w:rsid w:val="007C7F1E"/>
  </w:style>
  <w:style w:type="character" w:customStyle="1" w:styleId="WW8Num35z8">
    <w:name w:val="WW8Num35z8"/>
    <w:uiPriority w:val="99"/>
    <w:rsid w:val="007C7F1E"/>
  </w:style>
  <w:style w:type="character" w:customStyle="1" w:styleId="WW8Num36z1">
    <w:name w:val="WW8Num36z1"/>
    <w:uiPriority w:val="99"/>
    <w:rsid w:val="007C7F1E"/>
    <w:rPr>
      <w:rFonts w:ascii="Symbol" w:hAnsi="Symbol"/>
      <w:sz w:val="20"/>
    </w:rPr>
  </w:style>
  <w:style w:type="character" w:customStyle="1" w:styleId="WW8Num36z4">
    <w:name w:val="WW8Num36z4"/>
    <w:uiPriority w:val="99"/>
    <w:rsid w:val="007C7F1E"/>
  </w:style>
  <w:style w:type="character" w:customStyle="1" w:styleId="WW8Num36z5">
    <w:name w:val="WW8Num36z5"/>
    <w:uiPriority w:val="99"/>
    <w:rsid w:val="007C7F1E"/>
  </w:style>
  <w:style w:type="character" w:customStyle="1" w:styleId="WW8Num36z6">
    <w:name w:val="WW8Num36z6"/>
    <w:uiPriority w:val="99"/>
    <w:rsid w:val="007C7F1E"/>
  </w:style>
  <w:style w:type="character" w:customStyle="1" w:styleId="WW8Num36z7">
    <w:name w:val="WW8Num36z7"/>
    <w:uiPriority w:val="99"/>
    <w:rsid w:val="007C7F1E"/>
  </w:style>
  <w:style w:type="character" w:customStyle="1" w:styleId="WW8Num36z8">
    <w:name w:val="WW8Num36z8"/>
    <w:uiPriority w:val="99"/>
    <w:rsid w:val="007C7F1E"/>
  </w:style>
  <w:style w:type="character" w:customStyle="1" w:styleId="WW8Num37z0">
    <w:name w:val="WW8Num37z0"/>
    <w:uiPriority w:val="99"/>
    <w:rsid w:val="007C7F1E"/>
    <w:rPr>
      <w:rFonts w:ascii="Symbol" w:hAnsi="Symbol"/>
      <w:caps/>
      <w:sz w:val="22"/>
    </w:rPr>
  </w:style>
  <w:style w:type="character" w:customStyle="1" w:styleId="WW8Num37z1">
    <w:name w:val="WW8Num37z1"/>
    <w:uiPriority w:val="99"/>
    <w:rsid w:val="007C7F1E"/>
    <w:rPr>
      <w:rFonts w:ascii="Courier New" w:hAnsi="Courier New"/>
    </w:rPr>
  </w:style>
  <w:style w:type="character" w:customStyle="1" w:styleId="WW8Num37z2">
    <w:name w:val="WW8Num37z2"/>
    <w:uiPriority w:val="99"/>
    <w:rsid w:val="007C7F1E"/>
    <w:rPr>
      <w:rFonts w:ascii="Wingdings" w:hAnsi="Wingdings"/>
    </w:rPr>
  </w:style>
  <w:style w:type="character" w:customStyle="1" w:styleId="WW8Num38z0">
    <w:name w:val="WW8Num38z0"/>
    <w:uiPriority w:val="99"/>
    <w:rsid w:val="007C7F1E"/>
    <w:rPr>
      <w:color w:val="000000"/>
      <w:sz w:val="22"/>
    </w:rPr>
  </w:style>
  <w:style w:type="character" w:customStyle="1" w:styleId="WW8Num38z1">
    <w:name w:val="WW8Num38z1"/>
    <w:uiPriority w:val="99"/>
    <w:rsid w:val="007C7F1E"/>
  </w:style>
  <w:style w:type="character" w:customStyle="1" w:styleId="WW8Num38z2">
    <w:name w:val="WW8Num38z2"/>
    <w:uiPriority w:val="99"/>
    <w:rsid w:val="007C7F1E"/>
  </w:style>
  <w:style w:type="character" w:customStyle="1" w:styleId="WW8Num38z3">
    <w:name w:val="WW8Num38z3"/>
    <w:uiPriority w:val="99"/>
    <w:rsid w:val="007C7F1E"/>
  </w:style>
  <w:style w:type="character" w:customStyle="1" w:styleId="WW8Num38z4">
    <w:name w:val="WW8Num38z4"/>
    <w:uiPriority w:val="99"/>
    <w:rsid w:val="007C7F1E"/>
  </w:style>
  <w:style w:type="character" w:customStyle="1" w:styleId="WW8Num38z5">
    <w:name w:val="WW8Num38z5"/>
    <w:uiPriority w:val="99"/>
    <w:rsid w:val="007C7F1E"/>
  </w:style>
  <w:style w:type="character" w:customStyle="1" w:styleId="WW8Num38z6">
    <w:name w:val="WW8Num38z6"/>
    <w:uiPriority w:val="99"/>
    <w:rsid w:val="007C7F1E"/>
  </w:style>
  <w:style w:type="character" w:customStyle="1" w:styleId="WW8Num38z7">
    <w:name w:val="WW8Num38z7"/>
    <w:uiPriority w:val="99"/>
    <w:rsid w:val="007C7F1E"/>
  </w:style>
  <w:style w:type="character" w:customStyle="1" w:styleId="WW8Num38z8">
    <w:name w:val="WW8Num38z8"/>
    <w:uiPriority w:val="99"/>
    <w:rsid w:val="007C7F1E"/>
  </w:style>
  <w:style w:type="character" w:customStyle="1" w:styleId="WW8Num39z0">
    <w:name w:val="WW8Num39z0"/>
    <w:uiPriority w:val="99"/>
    <w:rsid w:val="007C7F1E"/>
  </w:style>
  <w:style w:type="character" w:customStyle="1" w:styleId="WW8Num39z1">
    <w:name w:val="WW8Num39z1"/>
    <w:uiPriority w:val="99"/>
    <w:rsid w:val="007C7F1E"/>
  </w:style>
  <w:style w:type="character" w:customStyle="1" w:styleId="WW8Num39z2">
    <w:name w:val="WW8Num39z2"/>
    <w:uiPriority w:val="99"/>
    <w:rsid w:val="007C7F1E"/>
  </w:style>
  <w:style w:type="character" w:customStyle="1" w:styleId="WW8Num39z3">
    <w:name w:val="WW8Num39z3"/>
    <w:uiPriority w:val="99"/>
    <w:rsid w:val="007C7F1E"/>
  </w:style>
  <w:style w:type="character" w:customStyle="1" w:styleId="WW8Num39z4">
    <w:name w:val="WW8Num39z4"/>
    <w:uiPriority w:val="99"/>
    <w:rsid w:val="007C7F1E"/>
  </w:style>
  <w:style w:type="character" w:customStyle="1" w:styleId="WW8Num39z5">
    <w:name w:val="WW8Num39z5"/>
    <w:uiPriority w:val="99"/>
    <w:rsid w:val="007C7F1E"/>
  </w:style>
  <w:style w:type="character" w:customStyle="1" w:styleId="WW8Num39z6">
    <w:name w:val="WW8Num39z6"/>
    <w:uiPriority w:val="99"/>
    <w:rsid w:val="007C7F1E"/>
  </w:style>
  <w:style w:type="character" w:customStyle="1" w:styleId="WW8Num39z7">
    <w:name w:val="WW8Num39z7"/>
    <w:uiPriority w:val="99"/>
    <w:rsid w:val="007C7F1E"/>
  </w:style>
  <w:style w:type="character" w:customStyle="1" w:styleId="WW8Num39z8">
    <w:name w:val="WW8Num39z8"/>
    <w:uiPriority w:val="99"/>
    <w:rsid w:val="007C7F1E"/>
  </w:style>
  <w:style w:type="character" w:customStyle="1" w:styleId="WW8Num40z0">
    <w:name w:val="WW8Num40z0"/>
    <w:uiPriority w:val="99"/>
    <w:rsid w:val="007C7F1E"/>
  </w:style>
  <w:style w:type="character" w:customStyle="1" w:styleId="WW8Num40z2">
    <w:name w:val="WW8Num40z2"/>
    <w:uiPriority w:val="99"/>
    <w:rsid w:val="007C7F1E"/>
  </w:style>
  <w:style w:type="character" w:customStyle="1" w:styleId="WW8Num40z3">
    <w:name w:val="WW8Num40z3"/>
    <w:uiPriority w:val="99"/>
    <w:rsid w:val="007C7F1E"/>
  </w:style>
  <w:style w:type="character" w:customStyle="1" w:styleId="WW8Num40z4">
    <w:name w:val="WW8Num40z4"/>
    <w:uiPriority w:val="99"/>
    <w:rsid w:val="007C7F1E"/>
  </w:style>
  <w:style w:type="character" w:customStyle="1" w:styleId="WW8Num40z5">
    <w:name w:val="WW8Num40z5"/>
    <w:uiPriority w:val="99"/>
    <w:rsid w:val="007C7F1E"/>
  </w:style>
  <w:style w:type="character" w:customStyle="1" w:styleId="WW8Num40z6">
    <w:name w:val="WW8Num40z6"/>
    <w:uiPriority w:val="99"/>
    <w:rsid w:val="007C7F1E"/>
  </w:style>
  <w:style w:type="character" w:customStyle="1" w:styleId="WW8Num40z7">
    <w:name w:val="WW8Num40z7"/>
    <w:uiPriority w:val="99"/>
    <w:rsid w:val="007C7F1E"/>
  </w:style>
  <w:style w:type="character" w:customStyle="1" w:styleId="WW8Num40z8">
    <w:name w:val="WW8Num40z8"/>
    <w:uiPriority w:val="99"/>
    <w:rsid w:val="007C7F1E"/>
  </w:style>
  <w:style w:type="character" w:customStyle="1" w:styleId="WW8Num41z0">
    <w:name w:val="WW8Num41z0"/>
    <w:uiPriority w:val="99"/>
    <w:rsid w:val="007C7F1E"/>
  </w:style>
  <w:style w:type="character" w:customStyle="1" w:styleId="WW8Num41z1">
    <w:name w:val="WW8Num41z1"/>
    <w:uiPriority w:val="99"/>
    <w:rsid w:val="007C7F1E"/>
  </w:style>
  <w:style w:type="character" w:customStyle="1" w:styleId="WW8Num41z2">
    <w:name w:val="WW8Num41z2"/>
    <w:uiPriority w:val="99"/>
    <w:rsid w:val="007C7F1E"/>
  </w:style>
  <w:style w:type="character" w:customStyle="1" w:styleId="WW8Num41z3">
    <w:name w:val="WW8Num41z3"/>
    <w:uiPriority w:val="99"/>
    <w:rsid w:val="007C7F1E"/>
  </w:style>
  <w:style w:type="character" w:customStyle="1" w:styleId="WW8Num41z4">
    <w:name w:val="WW8Num41z4"/>
    <w:uiPriority w:val="99"/>
    <w:rsid w:val="007C7F1E"/>
  </w:style>
  <w:style w:type="character" w:customStyle="1" w:styleId="WW8Num41z5">
    <w:name w:val="WW8Num41z5"/>
    <w:uiPriority w:val="99"/>
    <w:rsid w:val="007C7F1E"/>
  </w:style>
  <w:style w:type="character" w:customStyle="1" w:styleId="WW8Num41z6">
    <w:name w:val="WW8Num41z6"/>
    <w:uiPriority w:val="99"/>
    <w:rsid w:val="007C7F1E"/>
  </w:style>
  <w:style w:type="character" w:customStyle="1" w:styleId="WW8Num41z7">
    <w:name w:val="WW8Num41z7"/>
    <w:uiPriority w:val="99"/>
    <w:rsid w:val="007C7F1E"/>
  </w:style>
  <w:style w:type="character" w:customStyle="1" w:styleId="WW8Num41z8">
    <w:name w:val="WW8Num41z8"/>
    <w:uiPriority w:val="99"/>
    <w:rsid w:val="007C7F1E"/>
  </w:style>
  <w:style w:type="character" w:customStyle="1" w:styleId="WW8Num42z0">
    <w:name w:val="WW8Num42z0"/>
    <w:uiPriority w:val="99"/>
    <w:rsid w:val="007C7F1E"/>
    <w:rPr>
      <w:sz w:val="22"/>
    </w:rPr>
  </w:style>
  <w:style w:type="character" w:customStyle="1" w:styleId="WW8Num42z1">
    <w:name w:val="WW8Num42z1"/>
    <w:uiPriority w:val="99"/>
    <w:rsid w:val="007C7F1E"/>
  </w:style>
  <w:style w:type="character" w:customStyle="1" w:styleId="WW8Num42z2">
    <w:name w:val="WW8Num42z2"/>
    <w:uiPriority w:val="99"/>
    <w:rsid w:val="007C7F1E"/>
  </w:style>
  <w:style w:type="character" w:customStyle="1" w:styleId="WW8Num42z3">
    <w:name w:val="WW8Num42z3"/>
    <w:uiPriority w:val="99"/>
    <w:rsid w:val="007C7F1E"/>
  </w:style>
  <w:style w:type="character" w:customStyle="1" w:styleId="WW8Num42z4">
    <w:name w:val="WW8Num42z4"/>
    <w:uiPriority w:val="99"/>
    <w:rsid w:val="007C7F1E"/>
  </w:style>
  <w:style w:type="character" w:customStyle="1" w:styleId="WW8Num42z5">
    <w:name w:val="WW8Num42z5"/>
    <w:uiPriority w:val="99"/>
    <w:rsid w:val="007C7F1E"/>
  </w:style>
  <w:style w:type="character" w:customStyle="1" w:styleId="WW8Num42z6">
    <w:name w:val="WW8Num42z6"/>
    <w:uiPriority w:val="99"/>
    <w:rsid w:val="007C7F1E"/>
  </w:style>
  <w:style w:type="character" w:customStyle="1" w:styleId="WW8Num42z7">
    <w:name w:val="WW8Num42z7"/>
    <w:uiPriority w:val="99"/>
    <w:rsid w:val="007C7F1E"/>
  </w:style>
  <w:style w:type="character" w:customStyle="1" w:styleId="WW8Num42z8">
    <w:name w:val="WW8Num42z8"/>
    <w:uiPriority w:val="99"/>
    <w:rsid w:val="007C7F1E"/>
  </w:style>
  <w:style w:type="character" w:customStyle="1" w:styleId="WW8Num43z0">
    <w:name w:val="WW8Num43z0"/>
    <w:uiPriority w:val="99"/>
    <w:rsid w:val="007C7F1E"/>
    <w:rPr>
      <w:sz w:val="20"/>
    </w:rPr>
  </w:style>
  <w:style w:type="character" w:customStyle="1" w:styleId="WW8Num43z2">
    <w:name w:val="WW8Num43z2"/>
    <w:uiPriority w:val="99"/>
    <w:rsid w:val="007C7F1E"/>
  </w:style>
  <w:style w:type="character" w:customStyle="1" w:styleId="WW8Num43z3">
    <w:name w:val="WW8Num43z3"/>
    <w:uiPriority w:val="99"/>
    <w:rsid w:val="007C7F1E"/>
  </w:style>
  <w:style w:type="character" w:customStyle="1" w:styleId="WW8Num43z4">
    <w:name w:val="WW8Num43z4"/>
    <w:uiPriority w:val="99"/>
    <w:rsid w:val="007C7F1E"/>
  </w:style>
  <w:style w:type="character" w:customStyle="1" w:styleId="WW8Num43z5">
    <w:name w:val="WW8Num43z5"/>
    <w:uiPriority w:val="99"/>
    <w:rsid w:val="007C7F1E"/>
  </w:style>
  <w:style w:type="character" w:customStyle="1" w:styleId="WW8Num43z6">
    <w:name w:val="WW8Num43z6"/>
    <w:uiPriority w:val="99"/>
    <w:rsid w:val="007C7F1E"/>
  </w:style>
  <w:style w:type="character" w:customStyle="1" w:styleId="WW8Num43z7">
    <w:name w:val="WW8Num43z7"/>
    <w:uiPriority w:val="99"/>
    <w:rsid w:val="007C7F1E"/>
  </w:style>
  <w:style w:type="character" w:customStyle="1" w:styleId="WW8Num43z8">
    <w:name w:val="WW8Num43z8"/>
    <w:uiPriority w:val="99"/>
    <w:rsid w:val="007C7F1E"/>
  </w:style>
  <w:style w:type="character" w:customStyle="1" w:styleId="WW8Num44z0">
    <w:name w:val="WW8Num44z0"/>
    <w:uiPriority w:val="99"/>
    <w:rsid w:val="007C7F1E"/>
    <w:rPr>
      <w:rFonts w:ascii="Symbol" w:hAnsi="Symbol"/>
      <w:sz w:val="20"/>
    </w:rPr>
  </w:style>
  <w:style w:type="character" w:customStyle="1" w:styleId="WW8Num45z0">
    <w:name w:val="WW8Num45z0"/>
    <w:uiPriority w:val="99"/>
    <w:rsid w:val="007C7F1E"/>
  </w:style>
  <w:style w:type="character" w:customStyle="1" w:styleId="WW8Num45z1">
    <w:name w:val="WW8Num45z1"/>
    <w:uiPriority w:val="99"/>
    <w:rsid w:val="007C7F1E"/>
  </w:style>
  <w:style w:type="character" w:customStyle="1" w:styleId="WW8Num45z2">
    <w:name w:val="WW8Num45z2"/>
    <w:uiPriority w:val="99"/>
    <w:rsid w:val="007C7F1E"/>
  </w:style>
  <w:style w:type="character" w:customStyle="1" w:styleId="WW8Num45z3">
    <w:name w:val="WW8Num45z3"/>
    <w:uiPriority w:val="99"/>
    <w:rsid w:val="007C7F1E"/>
  </w:style>
  <w:style w:type="character" w:customStyle="1" w:styleId="WW8Num45z4">
    <w:name w:val="WW8Num45z4"/>
    <w:uiPriority w:val="99"/>
    <w:rsid w:val="007C7F1E"/>
  </w:style>
  <w:style w:type="character" w:customStyle="1" w:styleId="WW8Num45z5">
    <w:name w:val="WW8Num45z5"/>
    <w:uiPriority w:val="99"/>
    <w:rsid w:val="007C7F1E"/>
  </w:style>
  <w:style w:type="character" w:customStyle="1" w:styleId="WW8Num45z6">
    <w:name w:val="WW8Num45z6"/>
    <w:uiPriority w:val="99"/>
    <w:rsid w:val="007C7F1E"/>
  </w:style>
  <w:style w:type="character" w:customStyle="1" w:styleId="WW8Num45z7">
    <w:name w:val="WW8Num45z7"/>
    <w:uiPriority w:val="99"/>
    <w:rsid w:val="007C7F1E"/>
  </w:style>
  <w:style w:type="character" w:customStyle="1" w:styleId="WW8Num45z8">
    <w:name w:val="WW8Num45z8"/>
    <w:uiPriority w:val="99"/>
    <w:rsid w:val="007C7F1E"/>
  </w:style>
  <w:style w:type="character" w:customStyle="1" w:styleId="WW8Num46z0">
    <w:name w:val="WW8Num46z0"/>
    <w:uiPriority w:val="99"/>
    <w:rsid w:val="007C7F1E"/>
  </w:style>
  <w:style w:type="character" w:customStyle="1" w:styleId="WW8Num47z0">
    <w:name w:val="WW8Num47z0"/>
    <w:uiPriority w:val="99"/>
    <w:rsid w:val="007C7F1E"/>
  </w:style>
  <w:style w:type="character" w:customStyle="1" w:styleId="WW8Num47z1">
    <w:name w:val="WW8Num47z1"/>
    <w:uiPriority w:val="99"/>
    <w:rsid w:val="007C7F1E"/>
  </w:style>
  <w:style w:type="character" w:customStyle="1" w:styleId="WW8Num47z2">
    <w:name w:val="WW8Num47z2"/>
    <w:uiPriority w:val="99"/>
    <w:rsid w:val="007C7F1E"/>
  </w:style>
  <w:style w:type="character" w:customStyle="1" w:styleId="WW8Num47z3">
    <w:name w:val="WW8Num47z3"/>
    <w:uiPriority w:val="99"/>
    <w:rsid w:val="007C7F1E"/>
  </w:style>
  <w:style w:type="character" w:customStyle="1" w:styleId="WW8Num47z4">
    <w:name w:val="WW8Num47z4"/>
    <w:uiPriority w:val="99"/>
    <w:rsid w:val="007C7F1E"/>
  </w:style>
  <w:style w:type="character" w:customStyle="1" w:styleId="WW8Num47z5">
    <w:name w:val="WW8Num47z5"/>
    <w:uiPriority w:val="99"/>
    <w:rsid w:val="007C7F1E"/>
  </w:style>
  <w:style w:type="character" w:customStyle="1" w:styleId="WW8Num47z6">
    <w:name w:val="WW8Num47z6"/>
    <w:uiPriority w:val="99"/>
    <w:rsid w:val="007C7F1E"/>
  </w:style>
  <w:style w:type="character" w:customStyle="1" w:styleId="WW8Num47z7">
    <w:name w:val="WW8Num47z7"/>
    <w:uiPriority w:val="99"/>
    <w:rsid w:val="007C7F1E"/>
  </w:style>
  <w:style w:type="character" w:customStyle="1" w:styleId="WW8Num47z8">
    <w:name w:val="WW8Num47z8"/>
    <w:uiPriority w:val="99"/>
    <w:rsid w:val="007C7F1E"/>
  </w:style>
  <w:style w:type="character" w:customStyle="1" w:styleId="WW8Num48z0">
    <w:name w:val="WW8Num48z0"/>
    <w:uiPriority w:val="99"/>
    <w:rsid w:val="007C7F1E"/>
    <w:rPr>
      <w:sz w:val="22"/>
    </w:rPr>
  </w:style>
  <w:style w:type="character" w:customStyle="1" w:styleId="WW8Num49z0">
    <w:name w:val="WW8Num49z0"/>
    <w:uiPriority w:val="99"/>
    <w:rsid w:val="007C7F1E"/>
  </w:style>
  <w:style w:type="character" w:customStyle="1" w:styleId="WW8Num49z1">
    <w:name w:val="WW8Num49z1"/>
    <w:uiPriority w:val="99"/>
    <w:rsid w:val="007C7F1E"/>
  </w:style>
  <w:style w:type="character" w:customStyle="1" w:styleId="WW8Num49z2">
    <w:name w:val="WW8Num49z2"/>
    <w:uiPriority w:val="99"/>
    <w:rsid w:val="007C7F1E"/>
  </w:style>
  <w:style w:type="character" w:customStyle="1" w:styleId="WW8Num49z3">
    <w:name w:val="WW8Num49z3"/>
    <w:uiPriority w:val="99"/>
    <w:rsid w:val="007C7F1E"/>
  </w:style>
  <w:style w:type="character" w:customStyle="1" w:styleId="WW8Num49z4">
    <w:name w:val="WW8Num49z4"/>
    <w:uiPriority w:val="99"/>
    <w:rsid w:val="007C7F1E"/>
  </w:style>
  <w:style w:type="character" w:customStyle="1" w:styleId="WW8Num49z5">
    <w:name w:val="WW8Num49z5"/>
    <w:uiPriority w:val="99"/>
    <w:rsid w:val="007C7F1E"/>
  </w:style>
  <w:style w:type="character" w:customStyle="1" w:styleId="WW8Num49z6">
    <w:name w:val="WW8Num49z6"/>
    <w:uiPriority w:val="99"/>
    <w:rsid w:val="007C7F1E"/>
  </w:style>
  <w:style w:type="character" w:customStyle="1" w:styleId="WW8Num49z7">
    <w:name w:val="WW8Num49z7"/>
    <w:uiPriority w:val="99"/>
    <w:rsid w:val="007C7F1E"/>
  </w:style>
  <w:style w:type="character" w:customStyle="1" w:styleId="WW8Num49z8">
    <w:name w:val="WW8Num49z8"/>
    <w:uiPriority w:val="99"/>
    <w:rsid w:val="007C7F1E"/>
  </w:style>
  <w:style w:type="character" w:customStyle="1" w:styleId="WW8Num50z0">
    <w:name w:val="WW8Num50z0"/>
    <w:uiPriority w:val="99"/>
    <w:rsid w:val="007C7F1E"/>
  </w:style>
  <w:style w:type="character" w:customStyle="1" w:styleId="WW8Num50z1">
    <w:name w:val="WW8Num50z1"/>
    <w:uiPriority w:val="99"/>
    <w:rsid w:val="007C7F1E"/>
  </w:style>
  <w:style w:type="character" w:customStyle="1" w:styleId="WW8Num50z2">
    <w:name w:val="WW8Num50z2"/>
    <w:uiPriority w:val="99"/>
    <w:rsid w:val="007C7F1E"/>
  </w:style>
  <w:style w:type="character" w:customStyle="1" w:styleId="WW8Num50z3">
    <w:name w:val="WW8Num50z3"/>
    <w:uiPriority w:val="99"/>
    <w:rsid w:val="007C7F1E"/>
  </w:style>
  <w:style w:type="character" w:customStyle="1" w:styleId="WW8Num50z4">
    <w:name w:val="WW8Num50z4"/>
    <w:uiPriority w:val="99"/>
    <w:rsid w:val="007C7F1E"/>
  </w:style>
  <w:style w:type="character" w:customStyle="1" w:styleId="WW8Num50z5">
    <w:name w:val="WW8Num50z5"/>
    <w:uiPriority w:val="99"/>
    <w:rsid w:val="007C7F1E"/>
  </w:style>
  <w:style w:type="character" w:customStyle="1" w:styleId="WW8Num50z6">
    <w:name w:val="WW8Num50z6"/>
    <w:uiPriority w:val="99"/>
    <w:rsid w:val="007C7F1E"/>
  </w:style>
  <w:style w:type="character" w:customStyle="1" w:styleId="WW8Num50z7">
    <w:name w:val="WW8Num50z7"/>
    <w:uiPriority w:val="99"/>
    <w:rsid w:val="007C7F1E"/>
  </w:style>
  <w:style w:type="character" w:customStyle="1" w:styleId="WW8Num50z8">
    <w:name w:val="WW8Num50z8"/>
    <w:uiPriority w:val="99"/>
    <w:rsid w:val="007C7F1E"/>
  </w:style>
  <w:style w:type="character" w:customStyle="1" w:styleId="WW8NumSt2z0">
    <w:name w:val="WW8NumSt2z0"/>
    <w:uiPriority w:val="99"/>
    <w:rsid w:val="007C7F1E"/>
    <w:rPr>
      <w:rFonts w:ascii="Symbol" w:hAnsi="Symbol"/>
      <w:sz w:val="20"/>
    </w:rPr>
  </w:style>
  <w:style w:type="character" w:customStyle="1" w:styleId="WW8NumSt2z1">
    <w:name w:val="WW8NumSt2z1"/>
    <w:uiPriority w:val="99"/>
    <w:rsid w:val="007C7F1E"/>
    <w:rPr>
      <w:rFonts w:ascii="Courier New" w:hAnsi="Courier New"/>
    </w:rPr>
  </w:style>
  <w:style w:type="character" w:customStyle="1" w:styleId="WW8NumSt2z2">
    <w:name w:val="WW8NumSt2z2"/>
    <w:uiPriority w:val="99"/>
    <w:rsid w:val="007C7F1E"/>
    <w:rPr>
      <w:rFonts w:ascii="Wingdings" w:hAnsi="Wingdings"/>
    </w:rPr>
  </w:style>
  <w:style w:type="character" w:customStyle="1" w:styleId="Carpredefinitoparagrafo1">
    <w:name w:val="Car. predefinito paragrafo1"/>
    <w:uiPriority w:val="99"/>
    <w:rsid w:val="007C7F1E"/>
  </w:style>
  <w:style w:type="character" w:styleId="Collegamentoipertestuale">
    <w:name w:val="Hyperlink"/>
    <w:uiPriority w:val="99"/>
    <w:rsid w:val="007C7F1E"/>
    <w:rPr>
      <w:rFonts w:cs="Times New Roman"/>
      <w:color w:val="0000FF"/>
      <w:u w:val="single"/>
    </w:rPr>
  </w:style>
  <w:style w:type="character" w:styleId="Numeropagina">
    <w:name w:val="page number"/>
    <w:uiPriority w:val="99"/>
    <w:rsid w:val="007C7F1E"/>
    <w:rPr>
      <w:rFonts w:cs="Times New Roman"/>
    </w:rPr>
  </w:style>
  <w:style w:type="character" w:customStyle="1" w:styleId="Rientrocorpodeltesto2Carattere">
    <w:name w:val="Rientro corpo del testo 2 Carattere"/>
    <w:uiPriority w:val="99"/>
    <w:rsid w:val="007C7F1E"/>
    <w:rPr>
      <w:sz w:val="24"/>
    </w:rPr>
  </w:style>
  <w:style w:type="character" w:styleId="Enfasigrassetto">
    <w:name w:val="Strong"/>
    <w:uiPriority w:val="22"/>
    <w:qFormat/>
    <w:rsid w:val="007C7F1E"/>
    <w:rPr>
      <w:rFonts w:cs="Times New Roman"/>
      <w:b/>
    </w:rPr>
  </w:style>
  <w:style w:type="character" w:customStyle="1" w:styleId="TestonotadichiusuraCarattere">
    <w:name w:val="Testo nota di chiusura Carattere"/>
    <w:uiPriority w:val="99"/>
    <w:rsid w:val="007C7F1E"/>
    <w:rPr>
      <w:rFonts w:ascii="Times" w:eastAsia="Times New Roman" w:hAnsi="Times"/>
      <w:sz w:val="24"/>
    </w:rPr>
  </w:style>
  <w:style w:type="character" w:customStyle="1" w:styleId="spanboldcenterbig">
    <w:name w:val="span_bold_center_big"/>
    <w:uiPriority w:val="99"/>
    <w:rsid w:val="007C7F1E"/>
    <w:rPr>
      <w:b/>
      <w:sz w:val="36"/>
    </w:rPr>
  </w:style>
  <w:style w:type="character" w:customStyle="1" w:styleId="Corpodeltesto2Carattere">
    <w:name w:val="Corpo del testo 2 Carattere"/>
    <w:link w:val="Corpodeltesto2"/>
    <w:uiPriority w:val="99"/>
    <w:locked/>
    <w:rsid w:val="007C7F1E"/>
    <w:rPr>
      <w:sz w:val="24"/>
    </w:rPr>
  </w:style>
  <w:style w:type="character" w:customStyle="1" w:styleId="Corpodeltesto3Carattere">
    <w:name w:val="Corpo del testo 3 Carattere"/>
    <w:uiPriority w:val="99"/>
    <w:rsid w:val="007C7F1E"/>
    <w:rPr>
      <w:sz w:val="16"/>
    </w:rPr>
  </w:style>
  <w:style w:type="character" w:customStyle="1" w:styleId="TitoloCarattere">
    <w:name w:val="Titolo Carattere"/>
    <w:link w:val="Titolo"/>
    <w:uiPriority w:val="99"/>
    <w:locked/>
    <w:rsid w:val="007C7F1E"/>
    <w:rPr>
      <w:b/>
      <w:sz w:val="32"/>
    </w:rPr>
  </w:style>
  <w:style w:type="character" w:customStyle="1" w:styleId="SottotitoloCarattere">
    <w:name w:val="Sottotitolo Carattere"/>
    <w:uiPriority w:val="99"/>
    <w:rsid w:val="007C7F1E"/>
    <w:rPr>
      <w:rFonts w:ascii="Bookman Old Style" w:hAnsi="Bookman Old Style"/>
      <w:caps/>
      <w:spacing w:val="-4"/>
      <w:sz w:val="24"/>
    </w:rPr>
  </w:style>
  <w:style w:type="character" w:customStyle="1" w:styleId="TestocommentoCarattere">
    <w:name w:val="Testo commento Carattere"/>
    <w:link w:val="Testocommento"/>
    <w:uiPriority w:val="99"/>
    <w:semiHidden/>
    <w:locked/>
    <w:rsid w:val="007C7F1E"/>
  </w:style>
  <w:style w:type="paragraph" w:styleId="Testocommento">
    <w:name w:val="annotation text"/>
    <w:basedOn w:val="Normale"/>
    <w:link w:val="TestocommentoCarattere"/>
    <w:uiPriority w:val="99"/>
    <w:semiHidden/>
    <w:rsid w:val="007C7F1E"/>
    <w:pPr>
      <w:suppressAutoHyphens w:val="0"/>
      <w:spacing w:before="120" w:after="120"/>
      <w:jc w:val="both"/>
    </w:pPr>
    <w:rPr>
      <w:rFonts w:ascii="Calibri" w:eastAsia="Calibri" w:hAnsi="Calibri"/>
      <w:sz w:val="22"/>
      <w:szCs w:val="22"/>
      <w:lang w:eastAsia="en-US"/>
    </w:rPr>
  </w:style>
  <w:style w:type="character" w:customStyle="1" w:styleId="CommentTextChar1">
    <w:name w:val="Comment Text Char1"/>
    <w:uiPriority w:val="99"/>
    <w:semiHidden/>
    <w:rsid w:val="00937377"/>
    <w:rPr>
      <w:rFonts w:ascii="Times New Roman" w:eastAsia="Times New Roman" w:hAnsi="Times New Roman"/>
      <w:sz w:val="20"/>
      <w:szCs w:val="20"/>
      <w:lang w:eastAsia="zh-CN"/>
    </w:rPr>
  </w:style>
  <w:style w:type="character" w:customStyle="1" w:styleId="TestocommentoCarattere1">
    <w:name w:val="Testo commento Carattere1"/>
    <w:uiPriority w:val="99"/>
    <w:semiHidden/>
    <w:rsid w:val="007C7F1E"/>
    <w:rPr>
      <w:rFonts w:ascii="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rPr>
  </w:style>
  <w:style w:type="character" w:customStyle="1" w:styleId="CorpotestoCarattere">
    <w:name w:val="Corpo testo Carattere"/>
    <w:uiPriority w:val="99"/>
    <w:rsid w:val="007C7F1E"/>
    <w:rPr>
      <w:sz w:val="24"/>
    </w:rPr>
  </w:style>
  <w:style w:type="character" w:styleId="Enfasicorsivo">
    <w:name w:val="Emphasis"/>
    <w:uiPriority w:val="99"/>
    <w:qFormat/>
    <w:rsid w:val="007C7F1E"/>
    <w:rPr>
      <w:rFonts w:cs="Times New Roman"/>
      <w:i/>
    </w:rPr>
  </w:style>
  <w:style w:type="character" w:customStyle="1" w:styleId="TxBrp2Carattere">
    <w:name w:val="TxBr_p2 Carattere"/>
    <w:uiPriority w:val="99"/>
    <w:rsid w:val="007C7F1E"/>
    <w:rPr>
      <w:sz w:val="24"/>
      <w:lang w:val="en-US"/>
    </w:rPr>
  </w:style>
  <w:style w:type="character" w:customStyle="1" w:styleId="IntestazioneCarattere">
    <w:name w:val="Intestazione Carattere"/>
    <w:qFormat/>
    <w:rsid w:val="007C7F1E"/>
    <w:rPr>
      <w:sz w:val="24"/>
    </w:rPr>
  </w:style>
  <w:style w:type="character" w:customStyle="1" w:styleId="TestonormaleCarattere">
    <w:name w:val="Testo normale Carattere"/>
    <w:uiPriority w:val="99"/>
    <w:rsid w:val="007C7F1E"/>
    <w:rPr>
      <w:rFonts w:ascii="Calibri" w:eastAsia="Times New Roman" w:hAnsi="Calibri"/>
      <w:sz w:val="22"/>
    </w:rPr>
  </w:style>
  <w:style w:type="character" w:customStyle="1" w:styleId="A6">
    <w:name w:val="A6"/>
    <w:uiPriority w:val="99"/>
    <w:rsid w:val="007C7F1E"/>
    <w:rPr>
      <w:color w:val="000000"/>
      <w:sz w:val="15"/>
    </w:rPr>
  </w:style>
  <w:style w:type="character" w:customStyle="1" w:styleId="Caratteredinumerazione">
    <w:name w:val="Carattere di numerazione"/>
    <w:uiPriority w:val="99"/>
    <w:rsid w:val="007C7F1E"/>
  </w:style>
  <w:style w:type="character" w:customStyle="1" w:styleId="Corpodeltesto2Carattere1">
    <w:name w:val="Corpo del testo 2 Carattere1"/>
    <w:uiPriority w:val="99"/>
    <w:rsid w:val="007C7F1E"/>
    <w:rPr>
      <w:sz w:val="24"/>
    </w:rPr>
  </w:style>
  <w:style w:type="character" w:customStyle="1" w:styleId="Punti">
    <w:name w:val="Punti"/>
    <w:uiPriority w:val="99"/>
    <w:rsid w:val="007C7F1E"/>
    <w:rPr>
      <w:rFonts w:ascii="OpenSymbol" w:eastAsia="Times New Roman" w:hAnsi="OpenSymbol"/>
    </w:rPr>
  </w:style>
  <w:style w:type="paragraph" w:customStyle="1" w:styleId="Titolo10">
    <w:name w:val="Titolo1"/>
    <w:basedOn w:val="Normale"/>
    <w:next w:val="Sottotitolo"/>
    <w:uiPriority w:val="99"/>
    <w:rsid w:val="007C7F1E"/>
    <w:pPr>
      <w:jc w:val="center"/>
    </w:pPr>
    <w:rPr>
      <w:b/>
      <w:bCs/>
      <w:sz w:val="32"/>
      <w:szCs w:val="32"/>
    </w:rPr>
  </w:style>
  <w:style w:type="paragraph" w:styleId="Sottotitolo">
    <w:name w:val="Subtitle"/>
    <w:basedOn w:val="Normale"/>
    <w:next w:val="Corpotesto"/>
    <w:link w:val="SottotitoloCarattere1"/>
    <w:uiPriority w:val="99"/>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link w:val="Sottotitolo"/>
    <w:uiPriority w:val="99"/>
    <w:locked/>
    <w:rsid w:val="007C7F1E"/>
    <w:rPr>
      <w:rFonts w:ascii="Bookman Old Style" w:hAnsi="Bookman Old Style" w:cs="Bookman Old Style"/>
      <w:caps/>
      <w:spacing w:val="-4"/>
      <w:sz w:val="24"/>
      <w:szCs w:val="24"/>
      <w:lang w:eastAsia="zh-CN"/>
    </w:rPr>
  </w:style>
  <w:style w:type="paragraph" w:styleId="Corpotesto">
    <w:name w:val="Body Text"/>
    <w:basedOn w:val="Normale"/>
    <w:link w:val="CorpotestoCarattere1"/>
    <w:uiPriority w:val="99"/>
    <w:rsid w:val="007C7F1E"/>
    <w:pPr>
      <w:spacing w:after="120"/>
    </w:pPr>
  </w:style>
  <w:style w:type="character" w:customStyle="1" w:styleId="CorpotestoCarattere1">
    <w:name w:val="Corpo testo Carattere1"/>
    <w:link w:val="Corpotesto"/>
    <w:uiPriority w:val="99"/>
    <w:locked/>
    <w:rsid w:val="007C7F1E"/>
    <w:rPr>
      <w:rFonts w:ascii="Times New Roman" w:hAnsi="Times New Roman" w:cs="Times New Roman"/>
      <w:sz w:val="24"/>
      <w:szCs w:val="24"/>
      <w:lang w:eastAsia="zh-CN"/>
    </w:rPr>
  </w:style>
  <w:style w:type="paragraph" w:styleId="Elenco">
    <w:name w:val="List"/>
    <w:basedOn w:val="Corpotesto"/>
    <w:uiPriority w:val="99"/>
    <w:rsid w:val="007C7F1E"/>
    <w:rPr>
      <w:rFonts w:cs="Mangal"/>
    </w:rPr>
  </w:style>
  <w:style w:type="paragraph" w:styleId="Didascalia">
    <w:name w:val="caption"/>
    <w:basedOn w:val="Normale"/>
    <w:uiPriority w:val="99"/>
    <w:qFormat/>
    <w:rsid w:val="007C7F1E"/>
    <w:pPr>
      <w:suppressLineNumbers/>
      <w:spacing w:before="120" w:after="120"/>
    </w:pPr>
    <w:rPr>
      <w:rFonts w:cs="Mangal"/>
      <w:i/>
      <w:iCs/>
    </w:rPr>
  </w:style>
  <w:style w:type="paragraph" w:customStyle="1" w:styleId="Indice">
    <w:name w:val="Indice"/>
    <w:basedOn w:val="Normale"/>
    <w:uiPriority w:val="99"/>
    <w:rsid w:val="007C7F1E"/>
    <w:pPr>
      <w:suppressLineNumbers/>
    </w:pPr>
    <w:rPr>
      <w:rFonts w:cs="Mangal"/>
    </w:rPr>
  </w:style>
  <w:style w:type="paragraph" w:customStyle="1" w:styleId="Intestazione1">
    <w:name w:val="Intestazione1"/>
    <w:basedOn w:val="Normale"/>
    <w:next w:val="Corpotesto"/>
    <w:uiPriority w:val="99"/>
    <w:rsid w:val="007C7F1E"/>
    <w:pPr>
      <w:keepNext/>
      <w:spacing w:before="240" w:after="120"/>
    </w:pPr>
    <w:rPr>
      <w:rFonts w:ascii="Arial" w:eastAsia="Microsoft YaHei" w:hAnsi="Arial" w:cs="Mangal"/>
      <w:sz w:val="28"/>
      <w:szCs w:val="28"/>
    </w:rPr>
  </w:style>
  <w:style w:type="paragraph" w:customStyle="1" w:styleId="Didascalia1">
    <w:name w:val="Didascalia1"/>
    <w:basedOn w:val="Normale"/>
    <w:uiPriority w:val="99"/>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link w:val="Intestazione"/>
    <w:uiPriority w:val="99"/>
    <w:locked/>
    <w:rsid w:val="007C7F1E"/>
    <w:rPr>
      <w:rFonts w:ascii="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link w:val="Pidipagina"/>
    <w:uiPriority w:val="99"/>
    <w:locked/>
    <w:rsid w:val="007C7F1E"/>
    <w:rPr>
      <w:rFonts w:ascii="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link w:val="Testofumetto"/>
    <w:uiPriority w:val="99"/>
    <w:locked/>
    <w:rsid w:val="007C7F1E"/>
    <w:rPr>
      <w:rFonts w:ascii="Tahoma" w:hAnsi="Tahoma" w:cs="Tahoma"/>
      <w:sz w:val="16"/>
      <w:szCs w:val="16"/>
      <w:lang w:eastAsia="zh-CN"/>
    </w:rPr>
  </w:style>
  <w:style w:type="paragraph" w:customStyle="1" w:styleId="Testodelblocco1">
    <w:name w:val="Testo del blocco1"/>
    <w:basedOn w:val="Normale"/>
    <w:uiPriority w:val="99"/>
    <w:rsid w:val="007C7F1E"/>
    <w:pPr>
      <w:ind w:left="-284" w:right="46"/>
    </w:pPr>
  </w:style>
  <w:style w:type="paragraph" w:customStyle="1" w:styleId="Rientrocorpodeltesto31">
    <w:name w:val="Rientro corpo del testo 31"/>
    <w:basedOn w:val="Normale"/>
    <w:uiPriority w:val="99"/>
    <w:rsid w:val="007C7F1E"/>
    <w:pPr>
      <w:ind w:firstLine="360"/>
      <w:jc w:val="both"/>
    </w:pPr>
  </w:style>
  <w:style w:type="paragraph" w:styleId="Rientrocorpodeltesto">
    <w:name w:val="Body Text Indent"/>
    <w:basedOn w:val="Normale"/>
    <w:link w:val="RientrocorpodeltestoCarattere"/>
    <w:uiPriority w:val="99"/>
    <w:rsid w:val="007C7F1E"/>
    <w:pPr>
      <w:spacing w:after="120"/>
      <w:ind w:left="283"/>
    </w:pPr>
  </w:style>
  <w:style w:type="character" w:customStyle="1" w:styleId="RientrocorpodeltestoCarattere">
    <w:name w:val="Rientro corpo del testo Carattere"/>
    <w:link w:val="Rientrocorpodeltesto"/>
    <w:uiPriority w:val="99"/>
    <w:locked/>
    <w:rsid w:val="007C7F1E"/>
    <w:rPr>
      <w:rFonts w:ascii="Times New Roman" w:hAnsi="Times New Roman" w:cs="Times New Roman"/>
      <w:sz w:val="24"/>
      <w:szCs w:val="24"/>
      <w:lang w:eastAsia="zh-CN"/>
    </w:rPr>
  </w:style>
  <w:style w:type="paragraph" w:customStyle="1" w:styleId="Cc">
    <w:name w:val="Cc"/>
    <w:basedOn w:val="Corpotesto"/>
    <w:uiPriority w:val="99"/>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uiPriority w:val="99"/>
    <w:rsid w:val="007C7F1E"/>
    <w:pPr>
      <w:spacing w:after="120" w:line="480" w:lineRule="auto"/>
      <w:ind w:left="283"/>
    </w:pPr>
  </w:style>
  <w:style w:type="paragraph" w:styleId="Paragrafoelenco">
    <w:name w:val="List Paragraph"/>
    <w:basedOn w:val="Normale"/>
    <w:uiPriority w:val="99"/>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uiPriority w:val="99"/>
    <w:rsid w:val="007C7F1E"/>
    <w:pPr>
      <w:overflowPunct w:val="0"/>
      <w:autoSpaceDE w:val="0"/>
    </w:pPr>
    <w:rPr>
      <w:rFonts w:ascii="Times" w:eastAsia="Calibri" w:hAnsi="Times" w:cs="Times"/>
    </w:rPr>
  </w:style>
  <w:style w:type="character" w:customStyle="1" w:styleId="TestonotadichiusuraCarattere1">
    <w:name w:val="Testo nota di chiusura Carattere1"/>
    <w:link w:val="Testonotadichiusura"/>
    <w:uiPriority w:val="99"/>
    <w:locked/>
    <w:rsid w:val="007C7F1E"/>
    <w:rPr>
      <w:rFonts w:ascii="Times" w:eastAsia="Times New Roman" w:hAnsi="Times" w:cs="Times"/>
      <w:sz w:val="24"/>
      <w:szCs w:val="24"/>
      <w:lang w:eastAsia="zh-CN"/>
    </w:rPr>
  </w:style>
  <w:style w:type="paragraph" w:customStyle="1" w:styleId="Corpodeltesto23">
    <w:name w:val="Corpo del testo 23"/>
    <w:basedOn w:val="Normale"/>
    <w:uiPriority w:val="99"/>
    <w:rsid w:val="007C7F1E"/>
    <w:pPr>
      <w:spacing w:after="120" w:line="480" w:lineRule="auto"/>
    </w:pPr>
  </w:style>
  <w:style w:type="paragraph" w:customStyle="1" w:styleId="Corpodeltesto33">
    <w:name w:val="Corpo del testo 33"/>
    <w:basedOn w:val="Normale"/>
    <w:uiPriority w:val="99"/>
    <w:rsid w:val="007C7F1E"/>
    <w:pPr>
      <w:spacing w:after="120"/>
    </w:pPr>
    <w:rPr>
      <w:sz w:val="16"/>
      <w:szCs w:val="16"/>
    </w:rPr>
  </w:style>
  <w:style w:type="paragraph" w:customStyle="1" w:styleId="TxBrp2">
    <w:name w:val="TxBr_p2"/>
    <w:basedOn w:val="Normale"/>
    <w:uiPriority w:val="99"/>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uiPriority w:val="99"/>
    <w:rsid w:val="007C7F1E"/>
    <w:rPr>
      <w:sz w:val="20"/>
      <w:szCs w:val="20"/>
    </w:rPr>
  </w:style>
  <w:style w:type="paragraph" w:customStyle="1" w:styleId="font5">
    <w:name w:val="font5"/>
    <w:basedOn w:val="Normale"/>
    <w:uiPriority w:val="99"/>
    <w:rsid w:val="007C7F1E"/>
    <w:pPr>
      <w:spacing w:before="280" w:after="280"/>
    </w:pPr>
    <w:rPr>
      <w:rFonts w:eastAsia="Calibri"/>
      <w:b/>
      <w:bCs/>
      <w:sz w:val="20"/>
      <w:szCs w:val="20"/>
    </w:rPr>
  </w:style>
  <w:style w:type="paragraph" w:customStyle="1" w:styleId="LO-Normal">
    <w:name w:val="LO-Normal"/>
    <w:basedOn w:val="Normale"/>
    <w:uiPriority w:val="99"/>
    <w:rsid w:val="007C7F1E"/>
    <w:pPr>
      <w:jc w:val="both"/>
    </w:pPr>
    <w:rPr>
      <w:rFonts w:ascii="MS Serif" w:hAnsi="MS Serif" w:cs="MS Serif"/>
      <w:sz w:val="22"/>
      <w:szCs w:val="20"/>
    </w:rPr>
  </w:style>
  <w:style w:type="paragraph" w:customStyle="1" w:styleId="Corpodeltesto21">
    <w:name w:val="Corpo del testo 21"/>
    <w:basedOn w:val="Normale"/>
    <w:uiPriority w:val="99"/>
    <w:rsid w:val="007C7F1E"/>
    <w:pPr>
      <w:jc w:val="both"/>
    </w:pPr>
  </w:style>
  <w:style w:type="paragraph" w:customStyle="1" w:styleId="xl69">
    <w:name w:val="xl69"/>
    <w:basedOn w:val="Normale"/>
    <w:uiPriority w:val="99"/>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Calibri" w:hAnsi="Arial Unicode MS" w:cs="Arial Unicode MS"/>
    </w:rPr>
  </w:style>
  <w:style w:type="paragraph" w:customStyle="1" w:styleId="Default">
    <w:name w:val="Default"/>
    <w:uiPriority w:val="99"/>
    <w:rsid w:val="007C7F1E"/>
    <w:pPr>
      <w:suppressAutoHyphens/>
      <w:autoSpaceDE w:val="0"/>
    </w:pPr>
    <w:rPr>
      <w:rFonts w:ascii="Times New Roman" w:eastAsia="Times New Roman" w:hAnsi="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uiPriority w:val="99"/>
    <w:rsid w:val="007C7F1E"/>
    <w:pPr>
      <w:pBdr>
        <w:top w:val="none" w:sz="0" w:space="0" w:color="000000"/>
        <w:left w:val="single" w:sz="4" w:space="0" w:color="000000"/>
        <w:bottom w:val="none" w:sz="0" w:space="0" w:color="000000"/>
        <w:right w:val="single" w:sz="4" w:space="0" w:color="000000"/>
      </w:pBdr>
      <w:spacing w:before="280" w:after="280"/>
      <w:jc w:val="center"/>
    </w:pPr>
    <w:rPr>
      <w:rFonts w:eastAsia="Calibri"/>
      <w:sz w:val="18"/>
      <w:szCs w:val="18"/>
    </w:rPr>
  </w:style>
  <w:style w:type="paragraph" w:customStyle="1" w:styleId="xl68">
    <w:name w:val="xl68"/>
    <w:basedOn w:val="Normale"/>
    <w:uiPriority w:val="99"/>
    <w:rsid w:val="007C7F1E"/>
    <w:pPr>
      <w:pBdr>
        <w:top w:val="none" w:sz="0" w:space="0" w:color="000000"/>
        <w:left w:val="none" w:sz="0" w:space="0" w:color="000000"/>
        <w:bottom w:val="single" w:sz="8" w:space="0" w:color="000000"/>
        <w:right w:val="single" w:sz="8" w:space="0" w:color="000000"/>
      </w:pBdr>
      <w:spacing w:before="280" w:after="280"/>
    </w:pPr>
    <w:rPr>
      <w:rFonts w:eastAsia="Calibri"/>
      <w:b/>
      <w:bCs/>
      <w:sz w:val="18"/>
      <w:szCs w:val="18"/>
    </w:rPr>
  </w:style>
  <w:style w:type="paragraph" w:customStyle="1" w:styleId="Corpodeltesto31">
    <w:name w:val="Corpo del testo 31"/>
    <w:basedOn w:val="Normale"/>
    <w:uiPriority w:val="99"/>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link w:val="Testonotaapidipagina"/>
    <w:uiPriority w:val="99"/>
    <w:locked/>
    <w:rsid w:val="007C7F1E"/>
    <w:rPr>
      <w:rFonts w:ascii="Times New Roman" w:hAnsi="Times New Roman" w:cs="Times New Roman"/>
      <w:sz w:val="20"/>
      <w:szCs w:val="20"/>
      <w:lang w:eastAsia="zh-CN"/>
    </w:rPr>
  </w:style>
  <w:style w:type="paragraph" w:customStyle="1" w:styleId="Rientrocorpodeltesto21">
    <w:name w:val="Rientro corpo del testo 21"/>
    <w:basedOn w:val="Normale"/>
    <w:uiPriority w:val="99"/>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uiPriority w:val="99"/>
    <w:rsid w:val="007C7F1E"/>
    <w:pPr>
      <w:spacing w:after="120"/>
      <w:ind w:left="283"/>
    </w:pPr>
    <w:rPr>
      <w:sz w:val="16"/>
      <w:szCs w:val="16"/>
    </w:rPr>
  </w:style>
  <w:style w:type="paragraph" w:customStyle="1" w:styleId="Rientrocorpodeltesto22">
    <w:name w:val="Rientro corpo del testo 22"/>
    <w:basedOn w:val="Normale"/>
    <w:uiPriority w:val="99"/>
    <w:rsid w:val="007C7F1E"/>
    <w:pPr>
      <w:ind w:left="720" w:hanging="360"/>
      <w:jc w:val="both"/>
    </w:pPr>
    <w:rPr>
      <w:sz w:val="22"/>
    </w:rPr>
  </w:style>
  <w:style w:type="paragraph" w:customStyle="1" w:styleId="Body">
    <w:name w:val="Body"/>
    <w:basedOn w:val="Normale"/>
    <w:uiPriority w:val="99"/>
    <w:rsid w:val="007C7F1E"/>
    <w:pPr>
      <w:spacing w:after="260" w:line="260" w:lineRule="exact"/>
      <w:jc w:val="both"/>
    </w:pPr>
    <w:rPr>
      <w:rFonts w:ascii="Times" w:hAnsi="Times" w:cs="Times"/>
      <w:sz w:val="22"/>
      <w:szCs w:val="20"/>
    </w:rPr>
  </w:style>
  <w:style w:type="paragraph" w:customStyle="1" w:styleId="Testonormale1">
    <w:name w:val="Testo normale1"/>
    <w:basedOn w:val="Normale"/>
    <w:uiPriority w:val="99"/>
    <w:rsid w:val="007C7F1E"/>
    <w:rPr>
      <w:rFonts w:ascii="Calibri" w:eastAsia="Calibri" w:hAnsi="Calibri" w:cs="Calibri"/>
      <w:sz w:val="22"/>
      <w:szCs w:val="22"/>
    </w:rPr>
  </w:style>
  <w:style w:type="paragraph" w:customStyle="1" w:styleId="Corpodeltesto32">
    <w:name w:val="Corpo del testo 32"/>
    <w:basedOn w:val="Normale"/>
    <w:uiPriority w:val="99"/>
    <w:rsid w:val="007C7F1E"/>
    <w:pPr>
      <w:jc w:val="both"/>
    </w:pPr>
    <w:rPr>
      <w:sz w:val="22"/>
    </w:rPr>
  </w:style>
  <w:style w:type="paragraph" w:customStyle="1" w:styleId="Corpodeltesto22">
    <w:name w:val="Corpo del testo 22"/>
    <w:basedOn w:val="Normale"/>
    <w:uiPriority w:val="99"/>
    <w:rsid w:val="007C7F1E"/>
    <w:pPr>
      <w:spacing w:line="360" w:lineRule="auto"/>
      <w:jc w:val="both"/>
    </w:pPr>
  </w:style>
  <w:style w:type="paragraph" w:customStyle="1" w:styleId="Pa47">
    <w:name w:val="Pa47"/>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uiPriority w:val="99"/>
    <w:rsid w:val="007C7F1E"/>
    <w:pPr>
      <w:suppressLineNumbers/>
    </w:pPr>
  </w:style>
  <w:style w:type="paragraph" w:customStyle="1" w:styleId="Intestazionetabella">
    <w:name w:val="Intestazione tabella"/>
    <w:basedOn w:val="Contenutotabella"/>
    <w:uiPriority w:val="99"/>
    <w:rsid w:val="007C7F1E"/>
    <w:pPr>
      <w:jc w:val="center"/>
    </w:pPr>
    <w:rPr>
      <w:b/>
      <w:bCs/>
    </w:rPr>
  </w:style>
  <w:style w:type="paragraph" w:customStyle="1" w:styleId="usoboll1">
    <w:name w:val="usoboll1"/>
    <w:basedOn w:val="Normale"/>
    <w:uiPriority w:val="99"/>
    <w:rsid w:val="007C7F1E"/>
    <w:pPr>
      <w:widowControl w:val="0"/>
      <w:suppressAutoHyphens w:val="0"/>
      <w:spacing w:line="482" w:lineRule="exact"/>
      <w:jc w:val="both"/>
    </w:pPr>
    <w:rPr>
      <w:szCs w:val="20"/>
    </w:rPr>
  </w:style>
  <w:style w:type="paragraph" w:customStyle="1" w:styleId="WW-Corpodeltesto2">
    <w:name w:val="WW-Corpo del testo 2"/>
    <w:basedOn w:val="Normale"/>
    <w:uiPriority w:val="99"/>
    <w:rsid w:val="007C7F1E"/>
    <w:pPr>
      <w:spacing w:line="240" w:lineRule="atLeast"/>
      <w:jc w:val="both"/>
    </w:pPr>
    <w:rPr>
      <w:rFonts w:ascii="Arial Narrow" w:hAnsi="Arial Narrow" w:cs="Arial Narrow"/>
      <w:sz w:val="22"/>
    </w:rPr>
  </w:style>
  <w:style w:type="paragraph" w:customStyle="1" w:styleId="Corpodeltesto24">
    <w:name w:val="Corpo del testo 24"/>
    <w:basedOn w:val="Normale"/>
    <w:uiPriority w:val="99"/>
    <w:rsid w:val="007C7F1E"/>
    <w:pPr>
      <w:suppressAutoHyphens w:val="0"/>
      <w:spacing w:after="120" w:line="480" w:lineRule="auto"/>
    </w:pPr>
  </w:style>
  <w:style w:type="paragraph" w:customStyle="1" w:styleId="Titolotabella">
    <w:name w:val="Titolo tabella"/>
    <w:basedOn w:val="Contenutotabella"/>
    <w:uiPriority w:val="99"/>
    <w:rsid w:val="007C7F1E"/>
    <w:pPr>
      <w:jc w:val="center"/>
    </w:pPr>
    <w:rPr>
      <w:b/>
      <w:bCs/>
    </w:rPr>
  </w:style>
  <w:style w:type="character" w:styleId="Rimandonotaapidipagina">
    <w:name w:val="footnote reference"/>
    <w:uiPriority w:val="99"/>
    <w:rsid w:val="007C7F1E"/>
    <w:rPr>
      <w:rFonts w:cs="Times New Roman"/>
      <w:shd w:val="clear" w:color="auto" w:fill="auto"/>
      <w:vertAlign w:val="superscript"/>
    </w:rPr>
  </w:style>
  <w:style w:type="paragraph" w:customStyle="1" w:styleId="NormalBold">
    <w:name w:val="NormalBold"/>
    <w:basedOn w:val="Normale"/>
    <w:link w:val="NormalBoldChar"/>
    <w:uiPriority w:val="99"/>
    <w:rsid w:val="007C7F1E"/>
    <w:pPr>
      <w:widowControl w:val="0"/>
      <w:suppressAutoHyphens w:val="0"/>
    </w:pPr>
    <w:rPr>
      <w:b/>
      <w:szCs w:val="20"/>
      <w:lang w:eastAsia="it-IT"/>
    </w:rPr>
  </w:style>
  <w:style w:type="character" w:customStyle="1" w:styleId="NormalBoldChar">
    <w:name w:val="NormalBold Char"/>
    <w:link w:val="NormalBold"/>
    <w:uiPriority w:val="99"/>
    <w:locked/>
    <w:rsid w:val="007C7F1E"/>
    <w:rPr>
      <w:rFonts w:ascii="Times New Roman" w:hAnsi="Times New Roman"/>
      <w:b/>
      <w:sz w:val="24"/>
      <w:lang w:eastAsia="it-IT"/>
    </w:rPr>
  </w:style>
  <w:style w:type="character" w:customStyle="1" w:styleId="DeltaViewInsertion">
    <w:name w:val="DeltaView Insertion"/>
    <w:uiPriority w:val="99"/>
    <w:rsid w:val="007C7F1E"/>
    <w:rPr>
      <w:b/>
      <w:i/>
      <w:spacing w:val="0"/>
    </w:rPr>
  </w:style>
  <w:style w:type="paragraph" w:customStyle="1" w:styleId="Text1">
    <w:name w:val="Text 1"/>
    <w:basedOn w:val="Normale"/>
    <w:uiPriority w:val="99"/>
    <w:rsid w:val="007C7F1E"/>
    <w:pPr>
      <w:numPr>
        <w:numId w:val="7"/>
      </w:numPr>
      <w:suppressAutoHyphens w:val="0"/>
      <w:spacing w:before="120" w:after="120"/>
      <w:jc w:val="both"/>
    </w:pPr>
    <w:rPr>
      <w:rFonts w:eastAsia="Calibri"/>
      <w:szCs w:val="22"/>
      <w:lang w:eastAsia="it-IT"/>
    </w:rPr>
  </w:style>
  <w:style w:type="paragraph" w:customStyle="1" w:styleId="NormalLeft">
    <w:name w:val="Normal Left"/>
    <w:basedOn w:val="Normale"/>
    <w:uiPriority w:val="99"/>
    <w:rsid w:val="007C7F1E"/>
    <w:pPr>
      <w:numPr>
        <w:numId w:val="9"/>
      </w:numPr>
      <w:suppressAutoHyphens w:val="0"/>
      <w:spacing w:before="120" w:after="120"/>
    </w:pPr>
    <w:rPr>
      <w:rFonts w:eastAsia="Calibri"/>
      <w:szCs w:val="22"/>
      <w:lang w:eastAsia="it-IT"/>
    </w:rPr>
  </w:style>
  <w:style w:type="paragraph" w:customStyle="1" w:styleId="Tiret0">
    <w:name w:val="Tiret 0"/>
    <w:basedOn w:val="Normale"/>
    <w:uiPriority w:val="99"/>
    <w:rsid w:val="007C7F1E"/>
    <w:pPr>
      <w:numPr>
        <w:numId w:val="8"/>
      </w:numPr>
      <w:suppressAutoHyphens w:val="0"/>
      <w:spacing w:before="120" w:after="120"/>
      <w:jc w:val="both"/>
    </w:pPr>
    <w:rPr>
      <w:rFonts w:eastAsia="Calibri"/>
      <w:szCs w:val="22"/>
      <w:lang w:eastAsia="it-IT"/>
    </w:rPr>
  </w:style>
  <w:style w:type="paragraph" w:customStyle="1" w:styleId="Tiret1">
    <w:name w:val="Tiret 1"/>
    <w:basedOn w:val="Normale"/>
    <w:uiPriority w:val="99"/>
    <w:rsid w:val="007C7F1E"/>
    <w:pPr>
      <w:numPr>
        <w:ilvl w:val="1"/>
        <w:numId w:val="8"/>
      </w:numPr>
      <w:tabs>
        <w:tab w:val="num" w:pos="1417"/>
      </w:tabs>
      <w:suppressAutoHyphens w:val="0"/>
      <w:spacing w:before="120" w:after="120"/>
      <w:ind w:left="1417" w:hanging="567"/>
      <w:jc w:val="both"/>
    </w:pPr>
    <w:rPr>
      <w:rFonts w:eastAsia="Calibri"/>
      <w:szCs w:val="22"/>
      <w:lang w:eastAsia="it-IT"/>
    </w:rPr>
  </w:style>
  <w:style w:type="paragraph" w:customStyle="1" w:styleId="NumPar1">
    <w:name w:val="NumPar 1"/>
    <w:basedOn w:val="Normale"/>
    <w:next w:val="Text1"/>
    <w:uiPriority w:val="99"/>
    <w:rsid w:val="007C7F1E"/>
    <w:pPr>
      <w:numPr>
        <w:ilvl w:val="2"/>
        <w:numId w:val="8"/>
      </w:numPr>
      <w:suppressAutoHyphens w:val="0"/>
      <w:spacing w:before="120" w:after="120"/>
      <w:jc w:val="both"/>
    </w:pPr>
    <w:rPr>
      <w:rFonts w:eastAsia="Calibri"/>
      <w:szCs w:val="22"/>
      <w:lang w:eastAsia="it-IT"/>
    </w:rPr>
  </w:style>
  <w:style w:type="paragraph" w:customStyle="1" w:styleId="NumPar2">
    <w:name w:val="NumPar 2"/>
    <w:basedOn w:val="Normale"/>
    <w:next w:val="Text1"/>
    <w:uiPriority w:val="99"/>
    <w:rsid w:val="007C7F1E"/>
    <w:pPr>
      <w:numPr>
        <w:ilvl w:val="3"/>
        <w:numId w:val="8"/>
      </w:numPr>
      <w:suppressAutoHyphens w:val="0"/>
      <w:spacing w:before="120" w:after="120"/>
      <w:jc w:val="both"/>
    </w:pPr>
    <w:rPr>
      <w:rFonts w:eastAsia="Calibri"/>
      <w:szCs w:val="22"/>
      <w:lang w:eastAsia="it-IT"/>
    </w:rPr>
  </w:style>
  <w:style w:type="paragraph" w:customStyle="1" w:styleId="NumPar3">
    <w:name w:val="NumPar 3"/>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NumPar4">
    <w:name w:val="NumPar 4"/>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ChapterTitle">
    <w:name w:val="ChapterTitle"/>
    <w:basedOn w:val="Normale"/>
    <w:next w:val="Normale"/>
    <w:uiPriority w:val="99"/>
    <w:rsid w:val="007C7F1E"/>
    <w:pPr>
      <w:keepNext/>
      <w:suppressAutoHyphens w:val="0"/>
      <w:spacing w:before="120" w:after="360"/>
      <w:jc w:val="center"/>
    </w:pPr>
    <w:rPr>
      <w:rFonts w:eastAsia="Calibri"/>
      <w:b/>
      <w:sz w:val="32"/>
      <w:szCs w:val="22"/>
      <w:lang w:eastAsia="it-IT"/>
    </w:rPr>
  </w:style>
  <w:style w:type="paragraph" w:customStyle="1" w:styleId="SectionTitle">
    <w:name w:val="SectionTitle"/>
    <w:basedOn w:val="Normale"/>
    <w:next w:val="Titolo1"/>
    <w:uiPriority w:val="99"/>
    <w:rsid w:val="007C7F1E"/>
    <w:pPr>
      <w:keepNext/>
      <w:suppressAutoHyphens w:val="0"/>
      <w:spacing w:before="120" w:after="360"/>
      <w:jc w:val="center"/>
    </w:pPr>
    <w:rPr>
      <w:rFonts w:eastAsia="Calibri"/>
      <w:b/>
      <w:smallCaps/>
      <w:sz w:val="28"/>
      <w:szCs w:val="22"/>
      <w:lang w:eastAsia="it-IT"/>
    </w:rPr>
  </w:style>
  <w:style w:type="paragraph" w:customStyle="1" w:styleId="Annexetitre">
    <w:name w:val="Annexe titre"/>
    <w:basedOn w:val="Normale"/>
    <w:next w:val="Normale"/>
    <w:uiPriority w:val="99"/>
    <w:rsid w:val="007C7F1E"/>
    <w:pPr>
      <w:suppressAutoHyphens w:val="0"/>
      <w:spacing w:before="120" w:after="120"/>
      <w:jc w:val="center"/>
    </w:pPr>
    <w:rPr>
      <w:rFonts w:eastAsia="Calibri"/>
      <w:b/>
      <w:szCs w:val="22"/>
      <w:u w:val="single"/>
      <w:lang w:eastAsia="it-IT"/>
    </w:rPr>
  </w:style>
  <w:style w:type="paragraph" w:customStyle="1" w:styleId="Titrearticle">
    <w:name w:val="Titre article"/>
    <w:basedOn w:val="Normale"/>
    <w:next w:val="Normale"/>
    <w:uiPriority w:val="99"/>
    <w:rsid w:val="007C7F1E"/>
    <w:pPr>
      <w:keepNext/>
      <w:suppressAutoHyphens w:val="0"/>
      <w:spacing w:before="360" w:after="120"/>
      <w:jc w:val="center"/>
    </w:pPr>
    <w:rPr>
      <w:rFonts w:eastAsia="Calibri"/>
      <w:i/>
      <w:szCs w:val="22"/>
      <w:lang w:eastAsia="it-IT"/>
    </w:rPr>
  </w:style>
  <w:style w:type="table" w:styleId="Grigliatabella">
    <w:name w:val="Table Grid"/>
    <w:basedOn w:val="Tabellanormale"/>
    <w:uiPriority w:val="99"/>
    <w:rsid w:val="007C7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rsid w:val="007C7F1E"/>
    <w:rPr>
      <w:b/>
      <w:bCs/>
    </w:rPr>
  </w:style>
  <w:style w:type="character" w:customStyle="1" w:styleId="SoggettocommentoCarattere">
    <w:name w:val="Soggetto commento Carattere"/>
    <w:link w:val="Soggettocommento"/>
    <w:uiPriority w:val="99"/>
    <w:semiHidden/>
    <w:locked/>
    <w:rsid w:val="007C7F1E"/>
    <w:rPr>
      <w:rFonts w:ascii="Times New Roman" w:hAnsi="Times New Roman" w:cs="Times New Roman"/>
      <w:b/>
      <w:bCs/>
      <w:sz w:val="20"/>
      <w:szCs w:val="20"/>
      <w:lang w:eastAsia="zh-CN"/>
    </w:rPr>
  </w:style>
  <w:style w:type="paragraph" w:customStyle="1" w:styleId="western">
    <w:name w:val="western"/>
    <w:basedOn w:val="Normale"/>
    <w:uiPriority w:val="99"/>
    <w:rsid w:val="007C7F1E"/>
    <w:pPr>
      <w:suppressAutoHyphens w:val="0"/>
      <w:spacing w:before="100" w:beforeAutospacing="1" w:after="119"/>
    </w:pPr>
    <w:rPr>
      <w:color w:val="000000"/>
      <w:lang w:eastAsia="it-IT"/>
    </w:rPr>
  </w:style>
  <w:style w:type="paragraph" w:customStyle="1" w:styleId="small">
    <w:name w:val="small"/>
    <w:basedOn w:val="Normale"/>
    <w:uiPriority w:val="99"/>
    <w:rsid w:val="007C7F1E"/>
    <w:pPr>
      <w:suppressAutoHyphens w:val="0"/>
      <w:spacing w:before="280" w:after="280"/>
    </w:pPr>
    <w:rPr>
      <w:color w:val="000000"/>
      <w:kern w:val="2"/>
    </w:rPr>
  </w:style>
  <w:style w:type="paragraph" w:customStyle="1" w:styleId="Stile">
    <w:name w:val="Stile"/>
    <w:uiPriority w:val="99"/>
    <w:rsid w:val="007C7F1E"/>
    <w:pPr>
      <w:widowControl w:val="0"/>
      <w:suppressAutoHyphens/>
      <w:autoSpaceDE w:val="0"/>
    </w:pPr>
    <w:rPr>
      <w:rFonts w:ascii="Times New Roman" w:eastAsia="Times New Roman" w:hAnsi="Times New Roman"/>
      <w:sz w:val="24"/>
      <w:szCs w:val="24"/>
      <w:lang w:eastAsia="zh-CN"/>
    </w:rPr>
  </w:style>
  <w:style w:type="paragraph" w:styleId="Corpodeltesto2">
    <w:name w:val="Body Text 2"/>
    <w:basedOn w:val="Normale"/>
    <w:link w:val="Corpodeltesto2Carattere"/>
    <w:uiPriority w:val="99"/>
    <w:rsid w:val="007C7F1E"/>
    <w:pPr>
      <w:suppressAutoHyphens w:val="0"/>
      <w:spacing w:after="120" w:line="480" w:lineRule="auto"/>
    </w:pPr>
    <w:rPr>
      <w:rFonts w:ascii="Calibri" w:eastAsia="Calibri" w:hAnsi="Calibri"/>
      <w:lang w:eastAsia="it-IT"/>
    </w:rPr>
  </w:style>
  <w:style w:type="character" w:customStyle="1" w:styleId="BodyText2Char1">
    <w:name w:val="Body Text 2 Char1"/>
    <w:uiPriority w:val="99"/>
    <w:semiHidden/>
    <w:rsid w:val="00937377"/>
    <w:rPr>
      <w:rFonts w:ascii="Times New Roman" w:eastAsia="Times New Roman" w:hAnsi="Times New Roman"/>
      <w:sz w:val="24"/>
      <w:szCs w:val="24"/>
      <w:lang w:eastAsia="zh-CN"/>
    </w:rPr>
  </w:style>
  <w:style w:type="character" w:customStyle="1" w:styleId="Corpodeltesto2Carattere2">
    <w:name w:val="Corpo del testo 2 Carattere2"/>
    <w:uiPriority w:val="99"/>
    <w:semiHidden/>
    <w:rsid w:val="007C7F1E"/>
    <w:rPr>
      <w:rFonts w:ascii="Times New Roman" w:hAnsi="Times New Roman" w:cs="Times New Roman"/>
      <w:sz w:val="24"/>
      <w:szCs w:val="24"/>
      <w:lang w:eastAsia="zh-CN"/>
    </w:rPr>
  </w:style>
  <w:style w:type="paragraph" w:styleId="Titolo">
    <w:name w:val="Title"/>
    <w:basedOn w:val="Normale"/>
    <w:next w:val="Sottotitolo"/>
    <w:link w:val="TitoloCarattere"/>
    <w:uiPriority w:val="99"/>
    <w:qFormat/>
    <w:rsid w:val="007C7F1E"/>
    <w:pPr>
      <w:jc w:val="center"/>
    </w:pPr>
    <w:rPr>
      <w:rFonts w:ascii="Calibri" w:eastAsia="Calibri" w:hAnsi="Calibri"/>
      <w:b/>
      <w:bCs/>
      <w:sz w:val="32"/>
      <w:szCs w:val="32"/>
      <w:lang w:eastAsia="it-IT"/>
    </w:rPr>
  </w:style>
  <w:style w:type="character" w:customStyle="1" w:styleId="TitleChar1">
    <w:name w:val="Title Char1"/>
    <w:uiPriority w:val="10"/>
    <w:rsid w:val="00937377"/>
    <w:rPr>
      <w:rFonts w:ascii="Cambria" w:eastAsia="Times New Roman" w:hAnsi="Cambria" w:cs="Times New Roman"/>
      <w:b/>
      <w:bCs/>
      <w:kern w:val="28"/>
      <w:sz w:val="32"/>
      <w:szCs w:val="32"/>
      <w:lang w:eastAsia="zh-CN"/>
    </w:rPr>
  </w:style>
  <w:style w:type="character" w:customStyle="1" w:styleId="TitoloCarattere1">
    <w:name w:val="Titolo Carattere1"/>
    <w:uiPriority w:val="99"/>
    <w:rsid w:val="007C7F1E"/>
    <w:rPr>
      <w:rFonts w:ascii="Cambria" w:hAnsi="Cambria" w:cs="Times New Roman"/>
      <w:color w:val="17365D"/>
      <w:spacing w:val="5"/>
      <w:kern w:val="28"/>
      <w:sz w:val="52"/>
      <w:szCs w:val="52"/>
      <w:lang w:eastAsia="zh-CN"/>
    </w:rPr>
  </w:style>
  <w:style w:type="character" w:customStyle="1" w:styleId="CarattereCarattere3">
    <w:name w:val="Carattere Carattere3"/>
    <w:uiPriority w:val="99"/>
    <w:rsid w:val="001A5683"/>
    <w:rPr>
      <w:rFonts w:cs="Times New Roman"/>
    </w:rPr>
  </w:style>
  <w:style w:type="character" w:customStyle="1" w:styleId="ListLabel1">
    <w:name w:val="ListLabel 1"/>
    <w:qFormat/>
    <w:rsid w:val="00AF36F0"/>
    <w:rPr>
      <w:rFonts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7F1E"/>
    <w:pPr>
      <w:suppressAutoHyphens/>
    </w:pPr>
    <w:rPr>
      <w:rFonts w:ascii="Times New Roman" w:eastAsia="Times New Roman" w:hAnsi="Times New Roman"/>
      <w:sz w:val="24"/>
      <w:szCs w:val="24"/>
      <w:lang w:eastAsia="zh-CN"/>
    </w:rPr>
  </w:style>
  <w:style w:type="paragraph" w:styleId="Titolo1">
    <w:name w:val="heading 1"/>
    <w:basedOn w:val="Normale"/>
    <w:next w:val="Normale"/>
    <w:link w:val="Titolo1Carattere"/>
    <w:uiPriority w:val="9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9"/>
    <w:qFormat/>
    <w:rsid w:val="007C7F1E"/>
    <w:pPr>
      <w:keepNext/>
      <w:tabs>
        <w:tab w:val="num" w:pos="0"/>
      </w:tabs>
      <w:ind w:firstLine="4860"/>
      <w:outlineLvl w:val="3"/>
    </w:pPr>
    <w:rPr>
      <w:b/>
      <w:bCs/>
    </w:rPr>
  </w:style>
  <w:style w:type="paragraph" w:styleId="Titolo5">
    <w:name w:val="heading 5"/>
    <w:basedOn w:val="Normale"/>
    <w:next w:val="Normale"/>
    <w:link w:val="Titolo5Carattere"/>
    <w:uiPriority w:val="99"/>
    <w:qFormat/>
    <w:rsid w:val="007C7F1E"/>
    <w:pPr>
      <w:keepNext/>
      <w:tabs>
        <w:tab w:val="num" w:pos="0"/>
      </w:tabs>
      <w:ind w:firstLine="3960"/>
      <w:outlineLvl w:val="4"/>
    </w:pPr>
    <w:rPr>
      <w:b/>
      <w:bCs/>
    </w:rPr>
  </w:style>
  <w:style w:type="paragraph" w:styleId="Titolo6">
    <w:name w:val="heading 6"/>
    <w:basedOn w:val="Normale"/>
    <w:next w:val="Normale"/>
    <w:link w:val="Titolo6Carattere"/>
    <w:uiPriority w:val="99"/>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uiPriority w:val="99"/>
    <w:qFormat/>
    <w:rsid w:val="007C7F1E"/>
    <w:pPr>
      <w:tabs>
        <w:tab w:val="num" w:pos="0"/>
      </w:tabs>
      <w:spacing w:before="240" w:after="60"/>
      <w:ind w:left="1296" w:hanging="1296"/>
      <w:outlineLvl w:val="6"/>
    </w:pPr>
  </w:style>
  <w:style w:type="paragraph" w:styleId="Titolo8">
    <w:name w:val="heading 8"/>
    <w:basedOn w:val="Normale"/>
    <w:next w:val="Normale"/>
    <w:link w:val="Titolo8Carattere"/>
    <w:uiPriority w:val="99"/>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uiPriority w:val="99"/>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C7F1E"/>
    <w:rPr>
      <w:rFonts w:ascii="Cambria" w:hAnsi="Cambria" w:cs="Times New Roman"/>
      <w:b/>
      <w:bCs/>
      <w:kern w:val="1"/>
      <w:sz w:val="32"/>
      <w:szCs w:val="32"/>
      <w:lang w:eastAsia="zh-CN"/>
    </w:rPr>
  </w:style>
  <w:style w:type="character" w:customStyle="1" w:styleId="Titolo2Carattere">
    <w:name w:val="Titolo 2 Carattere"/>
    <w:link w:val="Titolo2"/>
    <w:uiPriority w:val="99"/>
    <w:locked/>
    <w:rsid w:val="007C7F1E"/>
    <w:rPr>
      <w:rFonts w:ascii="Times New Roman" w:hAnsi="Times New Roman" w:cs="Times New Roman"/>
      <w:b/>
      <w:bCs/>
      <w:sz w:val="24"/>
      <w:szCs w:val="24"/>
      <w:lang w:eastAsia="zh-CN"/>
    </w:rPr>
  </w:style>
  <w:style w:type="character" w:customStyle="1" w:styleId="Titolo3Carattere">
    <w:name w:val="Titolo 3 Carattere"/>
    <w:link w:val="Titolo3"/>
    <w:uiPriority w:val="99"/>
    <w:locked/>
    <w:rsid w:val="007C7F1E"/>
    <w:rPr>
      <w:rFonts w:ascii="Times New Roman" w:hAnsi="Times New Roman" w:cs="Times New Roman"/>
      <w:b/>
      <w:bCs/>
      <w:sz w:val="24"/>
      <w:szCs w:val="24"/>
      <w:u w:val="single"/>
      <w:lang w:eastAsia="zh-CN"/>
    </w:rPr>
  </w:style>
  <w:style w:type="character" w:customStyle="1" w:styleId="Titolo4Carattere">
    <w:name w:val="Titolo 4 Carattere"/>
    <w:link w:val="Titolo4"/>
    <w:uiPriority w:val="99"/>
    <w:locked/>
    <w:rsid w:val="007C7F1E"/>
    <w:rPr>
      <w:rFonts w:ascii="Times New Roman" w:hAnsi="Times New Roman" w:cs="Times New Roman"/>
      <w:b/>
      <w:bCs/>
      <w:sz w:val="24"/>
      <w:szCs w:val="24"/>
      <w:lang w:eastAsia="zh-CN"/>
    </w:rPr>
  </w:style>
  <w:style w:type="character" w:customStyle="1" w:styleId="Titolo5Carattere">
    <w:name w:val="Titolo 5 Carattere"/>
    <w:link w:val="Titolo5"/>
    <w:uiPriority w:val="99"/>
    <w:locked/>
    <w:rsid w:val="007C7F1E"/>
    <w:rPr>
      <w:rFonts w:ascii="Times New Roman" w:hAnsi="Times New Roman" w:cs="Times New Roman"/>
      <w:b/>
      <w:bCs/>
      <w:sz w:val="24"/>
      <w:szCs w:val="24"/>
      <w:lang w:eastAsia="zh-CN"/>
    </w:rPr>
  </w:style>
  <w:style w:type="character" w:customStyle="1" w:styleId="Titolo6Carattere">
    <w:name w:val="Titolo 6 Carattere"/>
    <w:link w:val="Titolo6"/>
    <w:uiPriority w:val="99"/>
    <w:locked/>
    <w:rsid w:val="007C7F1E"/>
    <w:rPr>
      <w:rFonts w:ascii="Calibri" w:hAnsi="Calibri" w:cs="Times New Roman"/>
      <w:b/>
      <w:bCs/>
      <w:lang w:eastAsia="zh-CN"/>
    </w:rPr>
  </w:style>
  <w:style w:type="character" w:customStyle="1" w:styleId="Titolo7Carattere">
    <w:name w:val="Titolo 7 Carattere"/>
    <w:link w:val="Titolo7"/>
    <w:uiPriority w:val="99"/>
    <w:locked/>
    <w:rsid w:val="007C7F1E"/>
    <w:rPr>
      <w:rFonts w:ascii="Times New Roman" w:hAnsi="Times New Roman" w:cs="Times New Roman"/>
      <w:sz w:val="24"/>
      <w:szCs w:val="24"/>
      <w:lang w:eastAsia="zh-CN"/>
    </w:rPr>
  </w:style>
  <w:style w:type="character" w:customStyle="1" w:styleId="Titolo8Carattere">
    <w:name w:val="Titolo 8 Carattere"/>
    <w:link w:val="Titolo8"/>
    <w:uiPriority w:val="99"/>
    <w:locked/>
    <w:rsid w:val="007C7F1E"/>
    <w:rPr>
      <w:rFonts w:ascii="Times New Roman" w:hAnsi="Times New Roman" w:cs="Times New Roman"/>
      <w:i/>
      <w:iCs/>
      <w:sz w:val="24"/>
      <w:szCs w:val="24"/>
      <w:lang w:eastAsia="zh-CN"/>
    </w:rPr>
  </w:style>
  <w:style w:type="character" w:customStyle="1" w:styleId="Titolo9Carattere">
    <w:name w:val="Titolo 9 Carattere"/>
    <w:link w:val="Titolo9"/>
    <w:uiPriority w:val="99"/>
    <w:locked/>
    <w:rsid w:val="007C7F1E"/>
    <w:rPr>
      <w:rFonts w:ascii="Arial" w:hAnsi="Arial" w:cs="Arial"/>
      <w:lang w:eastAsia="zh-CN"/>
    </w:rPr>
  </w:style>
  <w:style w:type="character" w:customStyle="1" w:styleId="WW8Num1z0">
    <w:name w:val="WW8Num1z0"/>
    <w:uiPriority w:val="99"/>
    <w:rsid w:val="007C7F1E"/>
  </w:style>
  <w:style w:type="character" w:customStyle="1" w:styleId="WW8Num1z1">
    <w:name w:val="WW8Num1z1"/>
    <w:uiPriority w:val="99"/>
    <w:rsid w:val="007C7F1E"/>
  </w:style>
  <w:style w:type="character" w:customStyle="1" w:styleId="WW8Num1z2">
    <w:name w:val="WW8Num1z2"/>
    <w:uiPriority w:val="99"/>
    <w:rsid w:val="007C7F1E"/>
  </w:style>
  <w:style w:type="character" w:customStyle="1" w:styleId="WW8Num1z3">
    <w:name w:val="WW8Num1z3"/>
    <w:uiPriority w:val="99"/>
    <w:rsid w:val="007C7F1E"/>
  </w:style>
  <w:style w:type="character" w:customStyle="1" w:styleId="WW8Num1z4">
    <w:name w:val="WW8Num1z4"/>
    <w:uiPriority w:val="99"/>
    <w:rsid w:val="007C7F1E"/>
  </w:style>
  <w:style w:type="character" w:customStyle="1" w:styleId="WW8Num1z5">
    <w:name w:val="WW8Num1z5"/>
    <w:uiPriority w:val="99"/>
    <w:rsid w:val="007C7F1E"/>
  </w:style>
  <w:style w:type="character" w:customStyle="1" w:styleId="WW8Num1z6">
    <w:name w:val="WW8Num1z6"/>
    <w:uiPriority w:val="99"/>
    <w:rsid w:val="007C7F1E"/>
  </w:style>
  <w:style w:type="character" w:customStyle="1" w:styleId="WW8Num1z7">
    <w:name w:val="WW8Num1z7"/>
    <w:uiPriority w:val="99"/>
    <w:rsid w:val="007C7F1E"/>
  </w:style>
  <w:style w:type="character" w:customStyle="1" w:styleId="WW8Num1z8">
    <w:name w:val="WW8Num1z8"/>
    <w:uiPriority w:val="99"/>
    <w:rsid w:val="007C7F1E"/>
  </w:style>
  <w:style w:type="character" w:customStyle="1" w:styleId="WW8Num2z0">
    <w:name w:val="WW8Num2z0"/>
    <w:uiPriority w:val="99"/>
    <w:rsid w:val="007C7F1E"/>
  </w:style>
  <w:style w:type="character" w:customStyle="1" w:styleId="WW8Num2z1">
    <w:name w:val="WW8Num2z1"/>
    <w:uiPriority w:val="99"/>
    <w:rsid w:val="007C7F1E"/>
  </w:style>
  <w:style w:type="character" w:customStyle="1" w:styleId="WW8Num2z2">
    <w:name w:val="WW8Num2z2"/>
    <w:uiPriority w:val="99"/>
    <w:rsid w:val="007C7F1E"/>
  </w:style>
  <w:style w:type="character" w:customStyle="1" w:styleId="WW8Num2z3">
    <w:name w:val="WW8Num2z3"/>
    <w:uiPriority w:val="99"/>
    <w:rsid w:val="007C7F1E"/>
  </w:style>
  <w:style w:type="character" w:customStyle="1" w:styleId="WW8Num2z4">
    <w:name w:val="WW8Num2z4"/>
    <w:uiPriority w:val="99"/>
    <w:rsid w:val="007C7F1E"/>
  </w:style>
  <w:style w:type="character" w:customStyle="1" w:styleId="WW8Num2z5">
    <w:name w:val="WW8Num2z5"/>
    <w:uiPriority w:val="99"/>
    <w:rsid w:val="007C7F1E"/>
  </w:style>
  <w:style w:type="character" w:customStyle="1" w:styleId="WW8Num2z6">
    <w:name w:val="WW8Num2z6"/>
    <w:uiPriority w:val="99"/>
    <w:rsid w:val="007C7F1E"/>
  </w:style>
  <w:style w:type="character" w:customStyle="1" w:styleId="WW8Num2z7">
    <w:name w:val="WW8Num2z7"/>
    <w:uiPriority w:val="99"/>
    <w:rsid w:val="007C7F1E"/>
  </w:style>
  <w:style w:type="character" w:customStyle="1" w:styleId="WW8Num2z8">
    <w:name w:val="WW8Num2z8"/>
    <w:uiPriority w:val="99"/>
    <w:rsid w:val="007C7F1E"/>
  </w:style>
  <w:style w:type="character" w:customStyle="1" w:styleId="WW8Num3z0">
    <w:name w:val="WW8Num3z0"/>
    <w:uiPriority w:val="99"/>
    <w:rsid w:val="007C7F1E"/>
    <w:rPr>
      <w:sz w:val="22"/>
    </w:rPr>
  </w:style>
  <w:style w:type="character" w:customStyle="1" w:styleId="WW8Num3z1">
    <w:name w:val="WW8Num3z1"/>
    <w:uiPriority w:val="99"/>
    <w:rsid w:val="007C7F1E"/>
  </w:style>
  <w:style w:type="character" w:customStyle="1" w:styleId="WW8Num3z2">
    <w:name w:val="WW8Num3z2"/>
    <w:uiPriority w:val="99"/>
    <w:rsid w:val="007C7F1E"/>
  </w:style>
  <w:style w:type="character" w:customStyle="1" w:styleId="WW8Num3z3">
    <w:name w:val="WW8Num3z3"/>
    <w:uiPriority w:val="99"/>
    <w:rsid w:val="007C7F1E"/>
  </w:style>
  <w:style w:type="character" w:customStyle="1" w:styleId="WW8Num3z4">
    <w:name w:val="WW8Num3z4"/>
    <w:uiPriority w:val="99"/>
    <w:rsid w:val="007C7F1E"/>
  </w:style>
  <w:style w:type="character" w:customStyle="1" w:styleId="WW8Num3z5">
    <w:name w:val="WW8Num3z5"/>
    <w:uiPriority w:val="99"/>
    <w:rsid w:val="007C7F1E"/>
  </w:style>
  <w:style w:type="character" w:customStyle="1" w:styleId="WW8Num3z6">
    <w:name w:val="WW8Num3z6"/>
    <w:uiPriority w:val="99"/>
    <w:rsid w:val="007C7F1E"/>
  </w:style>
  <w:style w:type="character" w:customStyle="1" w:styleId="WW8Num3z7">
    <w:name w:val="WW8Num3z7"/>
    <w:uiPriority w:val="99"/>
    <w:rsid w:val="007C7F1E"/>
  </w:style>
  <w:style w:type="character" w:customStyle="1" w:styleId="WW8Num3z8">
    <w:name w:val="WW8Num3z8"/>
    <w:uiPriority w:val="99"/>
    <w:rsid w:val="007C7F1E"/>
  </w:style>
  <w:style w:type="character" w:customStyle="1" w:styleId="WW8Num4z0">
    <w:name w:val="WW8Num4z0"/>
    <w:uiPriority w:val="99"/>
    <w:rsid w:val="007C7F1E"/>
    <w:rPr>
      <w:sz w:val="22"/>
    </w:rPr>
  </w:style>
  <w:style w:type="character" w:customStyle="1" w:styleId="WW8Num5z0">
    <w:name w:val="WW8Num5z0"/>
    <w:uiPriority w:val="99"/>
    <w:rsid w:val="007C7F1E"/>
    <w:rPr>
      <w:rFonts w:ascii="Times New Roman" w:hAnsi="Times New Roman"/>
      <w:color w:val="000000"/>
      <w:sz w:val="22"/>
    </w:rPr>
  </w:style>
  <w:style w:type="character" w:customStyle="1" w:styleId="WW8Num6z0">
    <w:name w:val="WW8Num6z0"/>
    <w:uiPriority w:val="99"/>
    <w:rsid w:val="007C7F1E"/>
    <w:rPr>
      <w:rFonts w:ascii="OpenSymbol" w:hAnsi="OpenSymbol"/>
      <w:lang w:eastAsia="en-US"/>
    </w:rPr>
  </w:style>
  <w:style w:type="character" w:customStyle="1" w:styleId="WW8Num7z0">
    <w:name w:val="WW8Num7z0"/>
    <w:uiPriority w:val="99"/>
    <w:rsid w:val="007C7F1E"/>
    <w:rPr>
      <w:rFonts w:ascii="Times New Roman" w:hAnsi="Times New Roman"/>
      <w:sz w:val="22"/>
    </w:rPr>
  </w:style>
  <w:style w:type="character" w:customStyle="1" w:styleId="WW8Num8z0">
    <w:name w:val="WW8Num8z0"/>
    <w:uiPriority w:val="99"/>
    <w:rsid w:val="007C7F1E"/>
    <w:rPr>
      <w:sz w:val="22"/>
    </w:rPr>
  </w:style>
  <w:style w:type="character" w:customStyle="1" w:styleId="WW8Num9z0">
    <w:name w:val="WW8Num9z0"/>
    <w:uiPriority w:val="99"/>
    <w:rsid w:val="007C7F1E"/>
    <w:rPr>
      <w:sz w:val="22"/>
    </w:rPr>
  </w:style>
  <w:style w:type="character" w:customStyle="1" w:styleId="WW8Num10z0">
    <w:name w:val="WW8Num10z0"/>
    <w:uiPriority w:val="99"/>
    <w:rsid w:val="007C7F1E"/>
    <w:rPr>
      <w:rFonts w:ascii="Symbol" w:hAnsi="Symbol"/>
    </w:rPr>
  </w:style>
  <w:style w:type="character" w:customStyle="1" w:styleId="WW8Num10z1">
    <w:name w:val="WW8Num10z1"/>
    <w:uiPriority w:val="99"/>
    <w:rsid w:val="007C7F1E"/>
    <w:rPr>
      <w:rFonts w:ascii="OpenSymbol" w:hAnsi="OpenSymbol"/>
    </w:rPr>
  </w:style>
  <w:style w:type="character" w:customStyle="1" w:styleId="WW8Num11z0">
    <w:name w:val="WW8Num11z0"/>
    <w:uiPriority w:val="99"/>
    <w:rsid w:val="007C7F1E"/>
    <w:rPr>
      <w:rFonts w:ascii="Symbol" w:hAnsi="Symbol"/>
    </w:rPr>
  </w:style>
  <w:style w:type="character" w:customStyle="1" w:styleId="WW8Num11z1">
    <w:name w:val="WW8Num11z1"/>
    <w:uiPriority w:val="99"/>
    <w:rsid w:val="007C7F1E"/>
    <w:rPr>
      <w:rFonts w:ascii="OpenSymbol" w:hAnsi="OpenSymbol"/>
    </w:rPr>
  </w:style>
  <w:style w:type="character" w:customStyle="1" w:styleId="WW8Num12z0">
    <w:name w:val="WW8Num12z0"/>
    <w:uiPriority w:val="99"/>
    <w:rsid w:val="007C7F1E"/>
    <w:rPr>
      <w:rFonts w:ascii="Symbol" w:hAnsi="Symbol"/>
    </w:rPr>
  </w:style>
  <w:style w:type="character" w:customStyle="1" w:styleId="WW8Num12z1">
    <w:name w:val="WW8Num12z1"/>
    <w:uiPriority w:val="99"/>
    <w:rsid w:val="007C7F1E"/>
    <w:rPr>
      <w:rFonts w:ascii="OpenSymbol" w:hAnsi="OpenSymbol"/>
    </w:rPr>
  </w:style>
  <w:style w:type="character" w:customStyle="1" w:styleId="WW8Num4z1">
    <w:name w:val="WW8Num4z1"/>
    <w:uiPriority w:val="99"/>
    <w:rsid w:val="007C7F1E"/>
  </w:style>
  <w:style w:type="character" w:customStyle="1" w:styleId="WW8Num4z2">
    <w:name w:val="WW8Num4z2"/>
    <w:uiPriority w:val="99"/>
    <w:rsid w:val="007C7F1E"/>
  </w:style>
  <w:style w:type="character" w:customStyle="1" w:styleId="WW8Num4z3">
    <w:name w:val="WW8Num4z3"/>
    <w:uiPriority w:val="99"/>
    <w:rsid w:val="007C7F1E"/>
  </w:style>
  <w:style w:type="character" w:customStyle="1" w:styleId="WW8Num4z4">
    <w:name w:val="WW8Num4z4"/>
    <w:uiPriority w:val="99"/>
    <w:rsid w:val="007C7F1E"/>
  </w:style>
  <w:style w:type="character" w:customStyle="1" w:styleId="WW8Num4z5">
    <w:name w:val="WW8Num4z5"/>
    <w:uiPriority w:val="99"/>
    <w:rsid w:val="007C7F1E"/>
  </w:style>
  <w:style w:type="character" w:customStyle="1" w:styleId="WW8Num4z6">
    <w:name w:val="WW8Num4z6"/>
    <w:uiPriority w:val="99"/>
    <w:rsid w:val="007C7F1E"/>
  </w:style>
  <w:style w:type="character" w:customStyle="1" w:styleId="WW8Num4z7">
    <w:name w:val="WW8Num4z7"/>
    <w:uiPriority w:val="99"/>
    <w:rsid w:val="007C7F1E"/>
  </w:style>
  <w:style w:type="character" w:customStyle="1" w:styleId="WW8Num4z8">
    <w:name w:val="WW8Num4z8"/>
    <w:uiPriority w:val="99"/>
    <w:rsid w:val="007C7F1E"/>
  </w:style>
  <w:style w:type="character" w:customStyle="1" w:styleId="WW8Num13z0">
    <w:name w:val="WW8Num13z0"/>
    <w:uiPriority w:val="99"/>
    <w:rsid w:val="007C7F1E"/>
    <w:rPr>
      <w:rFonts w:ascii="Symbol" w:hAnsi="Symbol"/>
    </w:rPr>
  </w:style>
  <w:style w:type="character" w:customStyle="1" w:styleId="WW8Num13z1">
    <w:name w:val="WW8Num13z1"/>
    <w:uiPriority w:val="99"/>
    <w:rsid w:val="007C7F1E"/>
    <w:rPr>
      <w:rFonts w:ascii="OpenSymbol" w:hAnsi="OpenSymbol"/>
    </w:rPr>
  </w:style>
  <w:style w:type="character" w:customStyle="1" w:styleId="WW8Num10z4">
    <w:name w:val="WW8Num10z4"/>
    <w:uiPriority w:val="99"/>
    <w:rsid w:val="007C7F1E"/>
  </w:style>
  <w:style w:type="character" w:customStyle="1" w:styleId="WW8Num10z5">
    <w:name w:val="WW8Num10z5"/>
    <w:uiPriority w:val="99"/>
    <w:rsid w:val="007C7F1E"/>
    <w:rPr>
      <w:rFonts w:ascii="Times New Roman" w:hAnsi="Times New Roman"/>
    </w:rPr>
  </w:style>
  <w:style w:type="character" w:customStyle="1" w:styleId="WW8Num10z6">
    <w:name w:val="WW8Num10z6"/>
    <w:uiPriority w:val="99"/>
    <w:rsid w:val="007C7F1E"/>
  </w:style>
  <w:style w:type="character" w:customStyle="1" w:styleId="WW8Num10z7">
    <w:name w:val="WW8Num10z7"/>
    <w:uiPriority w:val="99"/>
    <w:rsid w:val="007C7F1E"/>
  </w:style>
  <w:style w:type="character" w:customStyle="1" w:styleId="WW8Num10z8">
    <w:name w:val="WW8Num10z8"/>
    <w:uiPriority w:val="99"/>
    <w:rsid w:val="007C7F1E"/>
  </w:style>
  <w:style w:type="character" w:customStyle="1" w:styleId="WW8Num14z0">
    <w:name w:val="WW8Num14z0"/>
    <w:uiPriority w:val="99"/>
    <w:rsid w:val="007C7F1E"/>
    <w:rPr>
      <w:rFonts w:ascii="Times New Roman" w:hAnsi="Times New Roman"/>
      <w:color w:val="000000"/>
      <w:sz w:val="22"/>
    </w:rPr>
  </w:style>
  <w:style w:type="character" w:customStyle="1" w:styleId="WW8Num15z0">
    <w:name w:val="WW8Num15z0"/>
    <w:uiPriority w:val="99"/>
    <w:rsid w:val="007C7F1E"/>
    <w:rPr>
      <w:sz w:val="22"/>
    </w:rPr>
  </w:style>
  <w:style w:type="character" w:customStyle="1" w:styleId="WW8Num16z0">
    <w:name w:val="WW8Num16z0"/>
    <w:uiPriority w:val="99"/>
    <w:rsid w:val="007C7F1E"/>
    <w:rPr>
      <w:rFonts w:ascii="Symbol" w:hAnsi="Symbol"/>
    </w:rPr>
  </w:style>
  <w:style w:type="character" w:customStyle="1" w:styleId="WW8Num16z1">
    <w:name w:val="WW8Num16z1"/>
    <w:uiPriority w:val="99"/>
    <w:rsid w:val="007C7F1E"/>
    <w:rPr>
      <w:rFonts w:ascii="Symbol" w:hAnsi="Symbol"/>
      <w:sz w:val="20"/>
    </w:rPr>
  </w:style>
  <w:style w:type="character" w:customStyle="1" w:styleId="WW8Num16z2">
    <w:name w:val="WW8Num16z2"/>
    <w:uiPriority w:val="99"/>
    <w:rsid w:val="007C7F1E"/>
  </w:style>
  <w:style w:type="character" w:customStyle="1" w:styleId="WW8Num16z3">
    <w:name w:val="WW8Num16z3"/>
    <w:uiPriority w:val="99"/>
    <w:rsid w:val="007C7F1E"/>
  </w:style>
  <w:style w:type="character" w:customStyle="1" w:styleId="WW8Num16z4">
    <w:name w:val="WW8Num16z4"/>
    <w:uiPriority w:val="99"/>
    <w:rsid w:val="007C7F1E"/>
  </w:style>
  <w:style w:type="character" w:customStyle="1" w:styleId="WW8Num16z5">
    <w:name w:val="WW8Num16z5"/>
    <w:uiPriority w:val="99"/>
    <w:rsid w:val="007C7F1E"/>
  </w:style>
  <w:style w:type="character" w:customStyle="1" w:styleId="WW8Num16z6">
    <w:name w:val="WW8Num16z6"/>
    <w:uiPriority w:val="99"/>
    <w:rsid w:val="007C7F1E"/>
  </w:style>
  <w:style w:type="character" w:customStyle="1" w:styleId="WW8Num16z7">
    <w:name w:val="WW8Num16z7"/>
    <w:uiPriority w:val="99"/>
    <w:rsid w:val="007C7F1E"/>
  </w:style>
  <w:style w:type="character" w:customStyle="1" w:styleId="WW8Num16z8">
    <w:name w:val="WW8Num16z8"/>
    <w:uiPriority w:val="99"/>
    <w:rsid w:val="007C7F1E"/>
  </w:style>
  <w:style w:type="character" w:customStyle="1" w:styleId="WW8Num17z0">
    <w:name w:val="WW8Num17z0"/>
    <w:uiPriority w:val="99"/>
    <w:rsid w:val="007C7F1E"/>
    <w:rPr>
      <w:rFonts w:ascii="Symbol" w:hAnsi="Symbol"/>
      <w:caps/>
      <w:sz w:val="22"/>
      <w:shd w:val="clear" w:color="auto" w:fill="FFFF00"/>
    </w:rPr>
  </w:style>
  <w:style w:type="character" w:customStyle="1" w:styleId="WW8Num18z0">
    <w:name w:val="WW8Num18z0"/>
    <w:uiPriority w:val="99"/>
    <w:rsid w:val="007C7F1E"/>
    <w:rPr>
      <w:sz w:val="22"/>
    </w:rPr>
  </w:style>
  <w:style w:type="character" w:customStyle="1" w:styleId="WW8Num19z0">
    <w:name w:val="WW8Num19z0"/>
    <w:uiPriority w:val="99"/>
    <w:rsid w:val="007C7F1E"/>
    <w:rPr>
      <w:b/>
    </w:rPr>
  </w:style>
  <w:style w:type="character" w:customStyle="1" w:styleId="WW8Num20z0">
    <w:name w:val="WW8Num20z0"/>
    <w:uiPriority w:val="99"/>
    <w:rsid w:val="007C7F1E"/>
    <w:rPr>
      <w:rFonts w:ascii="Times New Roman" w:hAnsi="Times New Roman"/>
      <w:sz w:val="22"/>
    </w:rPr>
  </w:style>
  <w:style w:type="character" w:customStyle="1" w:styleId="WW8Num21z0">
    <w:name w:val="WW8Num21z0"/>
    <w:uiPriority w:val="99"/>
    <w:rsid w:val="007C7F1E"/>
    <w:rPr>
      <w:b/>
      <w:sz w:val="20"/>
    </w:rPr>
  </w:style>
  <w:style w:type="character" w:customStyle="1" w:styleId="WW8Num21z2">
    <w:name w:val="WW8Num21z2"/>
    <w:uiPriority w:val="99"/>
    <w:rsid w:val="007C7F1E"/>
  </w:style>
  <w:style w:type="character" w:customStyle="1" w:styleId="WW8Num21z3">
    <w:name w:val="WW8Num21z3"/>
    <w:uiPriority w:val="99"/>
    <w:rsid w:val="007C7F1E"/>
  </w:style>
  <w:style w:type="character" w:customStyle="1" w:styleId="WW8Num21z4">
    <w:name w:val="WW8Num21z4"/>
    <w:uiPriority w:val="99"/>
    <w:rsid w:val="007C7F1E"/>
  </w:style>
  <w:style w:type="character" w:customStyle="1" w:styleId="WW8Num21z5">
    <w:name w:val="WW8Num21z5"/>
    <w:uiPriority w:val="99"/>
    <w:rsid w:val="007C7F1E"/>
    <w:rPr>
      <w:rFonts w:ascii="Times New Roman" w:hAnsi="Times New Roman"/>
    </w:rPr>
  </w:style>
  <w:style w:type="character" w:customStyle="1" w:styleId="WW8Num21z6">
    <w:name w:val="WW8Num21z6"/>
    <w:uiPriority w:val="99"/>
    <w:rsid w:val="007C7F1E"/>
  </w:style>
  <w:style w:type="character" w:customStyle="1" w:styleId="WW8Num21z7">
    <w:name w:val="WW8Num21z7"/>
    <w:uiPriority w:val="99"/>
    <w:rsid w:val="007C7F1E"/>
  </w:style>
  <w:style w:type="character" w:customStyle="1" w:styleId="WW8Num21z8">
    <w:name w:val="WW8Num21z8"/>
    <w:uiPriority w:val="99"/>
    <w:rsid w:val="007C7F1E"/>
  </w:style>
  <w:style w:type="character" w:customStyle="1" w:styleId="WW8Num22z0">
    <w:name w:val="WW8Num22z0"/>
    <w:uiPriority w:val="99"/>
    <w:rsid w:val="007C7F1E"/>
    <w:rPr>
      <w:rFonts w:ascii="Symbol" w:hAnsi="Symbol"/>
      <w:b/>
      <w:sz w:val="22"/>
    </w:rPr>
  </w:style>
  <w:style w:type="character" w:customStyle="1" w:styleId="WW8Num23z0">
    <w:name w:val="WW8Num23z0"/>
    <w:uiPriority w:val="99"/>
    <w:rsid w:val="007C7F1E"/>
    <w:rPr>
      <w:rFonts w:ascii="Symbol" w:hAnsi="Symbol"/>
    </w:rPr>
  </w:style>
  <w:style w:type="character" w:customStyle="1" w:styleId="WW8Num23z1">
    <w:name w:val="WW8Num23z1"/>
    <w:uiPriority w:val="99"/>
    <w:rsid w:val="007C7F1E"/>
    <w:rPr>
      <w:rFonts w:ascii="Courier New" w:hAnsi="Courier New"/>
    </w:rPr>
  </w:style>
  <w:style w:type="character" w:customStyle="1" w:styleId="WW8Num23z2">
    <w:name w:val="WW8Num23z2"/>
    <w:uiPriority w:val="99"/>
    <w:rsid w:val="007C7F1E"/>
    <w:rPr>
      <w:rFonts w:ascii="Wingdings" w:hAnsi="Wingdings"/>
    </w:rPr>
  </w:style>
  <w:style w:type="character" w:customStyle="1" w:styleId="WW8Num24z0">
    <w:name w:val="WW8Num24z0"/>
    <w:uiPriority w:val="99"/>
    <w:rsid w:val="007C7F1E"/>
    <w:rPr>
      <w:sz w:val="22"/>
    </w:rPr>
  </w:style>
  <w:style w:type="character" w:customStyle="1" w:styleId="WW8Num24z1">
    <w:name w:val="WW8Num24z1"/>
    <w:uiPriority w:val="99"/>
    <w:rsid w:val="007C7F1E"/>
    <w:rPr>
      <w:i/>
    </w:rPr>
  </w:style>
  <w:style w:type="character" w:customStyle="1" w:styleId="WW8Num24z2">
    <w:name w:val="WW8Num24z2"/>
    <w:uiPriority w:val="99"/>
    <w:rsid w:val="007C7F1E"/>
  </w:style>
  <w:style w:type="character" w:customStyle="1" w:styleId="WW8Num24z3">
    <w:name w:val="WW8Num24z3"/>
    <w:uiPriority w:val="99"/>
    <w:rsid w:val="007C7F1E"/>
  </w:style>
  <w:style w:type="character" w:customStyle="1" w:styleId="WW8Num24z4">
    <w:name w:val="WW8Num24z4"/>
    <w:uiPriority w:val="99"/>
    <w:rsid w:val="007C7F1E"/>
  </w:style>
  <w:style w:type="character" w:customStyle="1" w:styleId="WW8Num24z5">
    <w:name w:val="WW8Num24z5"/>
    <w:uiPriority w:val="99"/>
    <w:rsid w:val="007C7F1E"/>
  </w:style>
  <w:style w:type="character" w:customStyle="1" w:styleId="WW8Num24z6">
    <w:name w:val="WW8Num24z6"/>
    <w:uiPriority w:val="99"/>
    <w:rsid w:val="007C7F1E"/>
  </w:style>
  <w:style w:type="character" w:customStyle="1" w:styleId="WW8Num24z7">
    <w:name w:val="WW8Num24z7"/>
    <w:uiPriority w:val="99"/>
    <w:rsid w:val="007C7F1E"/>
  </w:style>
  <w:style w:type="character" w:customStyle="1" w:styleId="WW8Num24z8">
    <w:name w:val="WW8Num24z8"/>
    <w:uiPriority w:val="99"/>
    <w:rsid w:val="007C7F1E"/>
  </w:style>
  <w:style w:type="character" w:customStyle="1" w:styleId="WW8Num25z0">
    <w:name w:val="WW8Num25z0"/>
    <w:uiPriority w:val="99"/>
    <w:rsid w:val="007C7F1E"/>
    <w:rPr>
      <w:rFonts w:ascii="Symbol" w:hAnsi="Symbol"/>
    </w:rPr>
  </w:style>
  <w:style w:type="character" w:customStyle="1" w:styleId="WW8Num25z1">
    <w:name w:val="WW8Num25z1"/>
    <w:uiPriority w:val="99"/>
    <w:rsid w:val="007C7F1E"/>
    <w:rPr>
      <w:rFonts w:ascii="Courier New" w:hAnsi="Courier New"/>
    </w:rPr>
  </w:style>
  <w:style w:type="character" w:customStyle="1" w:styleId="WW8Num25z2">
    <w:name w:val="WW8Num25z2"/>
    <w:uiPriority w:val="99"/>
    <w:rsid w:val="007C7F1E"/>
    <w:rPr>
      <w:rFonts w:ascii="Wingdings" w:hAnsi="Wingdings"/>
    </w:rPr>
  </w:style>
  <w:style w:type="character" w:customStyle="1" w:styleId="WW8Num26z0">
    <w:name w:val="WW8Num26z0"/>
    <w:uiPriority w:val="99"/>
    <w:rsid w:val="007C7F1E"/>
    <w:rPr>
      <w:sz w:val="22"/>
    </w:rPr>
  </w:style>
  <w:style w:type="character" w:customStyle="1" w:styleId="WW8Num26z1">
    <w:name w:val="WW8Num26z1"/>
    <w:uiPriority w:val="99"/>
    <w:rsid w:val="007C7F1E"/>
  </w:style>
  <w:style w:type="character" w:customStyle="1" w:styleId="WW8Num26z2">
    <w:name w:val="WW8Num26z2"/>
    <w:uiPriority w:val="99"/>
    <w:rsid w:val="007C7F1E"/>
  </w:style>
  <w:style w:type="character" w:customStyle="1" w:styleId="WW8Num26z3">
    <w:name w:val="WW8Num26z3"/>
    <w:uiPriority w:val="99"/>
    <w:rsid w:val="007C7F1E"/>
  </w:style>
  <w:style w:type="character" w:customStyle="1" w:styleId="WW8Num26z4">
    <w:name w:val="WW8Num26z4"/>
    <w:uiPriority w:val="99"/>
    <w:rsid w:val="007C7F1E"/>
  </w:style>
  <w:style w:type="character" w:customStyle="1" w:styleId="WW8Num26z5">
    <w:name w:val="WW8Num26z5"/>
    <w:uiPriority w:val="99"/>
    <w:rsid w:val="007C7F1E"/>
  </w:style>
  <w:style w:type="character" w:customStyle="1" w:styleId="WW8Num26z6">
    <w:name w:val="WW8Num26z6"/>
    <w:uiPriority w:val="99"/>
    <w:rsid w:val="007C7F1E"/>
  </w:style>
  <w:style w:type="character" w:customStyle="1" w:styleId="WW8Num26z7">
    <w:name w:val="WW8Num26z7"/>
    <w:uiPriority w:val="99"/>
    <w:rsid w:val="007C7F1E"/>
  </w:style>
  <w:style w:type="character" w:customStyle="1" w:styleId="WW8Num26z8">
    <w:name w:val="WW8Num26z8"/>
    <w:uiPriority w:val="99"/>
    <w:rsid w:val="007C7F1E"/>
  </w:style>
  <w:style w:type="character" w:customStyle="1" w:styleId="WW8Num27z0">
    <w:name w:val="WW8Num27z0"/>
    <w:uiPriority w:val="99"/>
    <w:rsid w:val="007C7F1E"/>
    <w:rPr>
      <w:rFonts w:ascii="Symbol" w:hAnsi="Symbol"/>
      <w:color w:val="auto"/>
    </w:rPr>
  </w:style>
  <w:style w:type="character" w:customStyle="1" w:styleId="WW8Num27z1">
    <w:name w:val="WW8Num27z1"/>
    <w:uiPriority w:val="99"/>
    <w:rsid w:val="007C7F1E"/>
    <w:rPr>
      <w:b/>
      <w:color w:val="auto"/>
    </w:rPr>
  </w:style>
  <w:style w:type="character" w:customStyle="1" w:styleId="WW8Num27z3">
    <w:name w:val="WW8Num27z3"/>
    <w:uiPriority w:val="99"/>
    <w:rsid w:val="007C7F1E"/>
    <w:rPr>
      <w:rFonts w:ascii="Symbol" w:hAnsi="Symbol"/>
    </w:rPr>
  </w:style>
  <w:style w:type="character" w:customStyle="1" w:styleId="WW8Num27z4">
    <w:name w:val="WW8Num27z4"/>
    <w:uiPriority w:val="99"/>
    <w:rsid w:val="007C7F1E"/>
    <w:rPr>
      <w:rFonts w:ascii="Courier New" w:hAnsi="Courier New"/>
    </w:rPr>
  </w:style>
  <w:style w:type="character" w:customStyle="1" w:styleId="WW8Num27z5">
    <w:name w:val="WW8Num27z5"/>
    <w:uiPriority w:val="99"/>
    <w:rsid w:val="007C7F1E"/>
    <w:rPr>
      <w:rFonts w:ascii="Wingdings" w:hAnsi="Wingdings"/>
    </w:rPr>
  </w:style>
  <w:style w:type="character" w:customStyle="1" w:styleId="WW8Num28z0">
    <w:name w:val="WW8Num28z0"/>
    <w:uiPriority w:val="99"/>
    <w:rsid w:val="007C7F1E"/>
    <w:rPr>
      <w:b/>
    </w:rPr>
  </w:style>
  <w:style w:type="character" w:customStyle="1" w:styleId="WW8Num28z1">
    <w:name w:val="WW8Num28z1"/>
    <w:uiPriority w:val="99"/>
    <w:rsid w:val="007C7F1E"/>
    <w:rPr>
      <w:rFonts w:ascii="Symbol" w:hAnsi="Symbol"/>
      <w:color w:val="auto"/>
    </w:rPr>
  </w:style>
  <w:style w:type="character" w:customStyle="1" w:styleId="WW8Num28z2">
    <w:name w:val="WW8Num28z2"/>
    <w:uiPriority w:val="99"/>
    <w:rsid w:val="007C7F1E"/>
  </w:style>
  <w:style w:type="character" w:customStyle="1" w:styleId="WW8Num28z3">
    <w:name w:val="WW8Num28z3"/>
    <w:uiPriority w:val="99"/>
    <w:rsid w:val="007C7F1E"/>
  </w:style>
  <w:style w:type="character" w:customStyle="1" w:styleId="WW8Num28z4">
    <w:name w:val="WW8Num28z4"/>
    <w:uiPriority w:val="99"/>
    <w:rsid w:val="007C7F1E"/>
  </w:style>
  <w:style w:type="character" w:customStyle="1" w:styleId="WW8Num28z5">
    <w:name w:val="WW8Num28z5"/>
    <w:uiPriority w:val="99"/>
    <w:rsid w:val="007C7F1E"/>
  </w:style>
  <w:style w:type="character" w:customStyle="1" w:styleId="WW8Num28z6">
    <w:name w:val="WW8Num28z6"/>
    <w:uiPriority w:val="99"/>
    <w:rsid w:val="007C7F1E"/>
  </w:style>
  <w:style w:type="character" w:customStyle="1" w:styleId="WW8Num28z7">
    <w:name w:val="WW8Num28z7"/>
    <w:uiPriority w:val="99"/>
    <w:rsid w:val="007C7F1E"/>
  </w:style>
  <w:style w:type="character" w:customStyle="1" w:styleId="WW8Num28z8">
    <w:name w:val="WW8Num28z8"/>
    <w:uiPriority w:val="99"/>
    <w:rsid w:val="007C7F1E"/>
  </w:style>
  <w:style w:type="character" w:customStyle="1" w:styleId="WW8Num29z0">
    <w:name w:val="WW8Num29z0"/>
    <w:uiPriority w:val="99"/>
    <w:rsid w:val="007C7F1E"/>
    <w:rPr>
      <w:rFonts w:ascii="Courier New" w:hAnsi="Courier New"/>
    </w:rPr>
  </w:style>
  <w:style w:type="character" w:customStyle="1" w:styleId="WW8Num29z2">
    <w:name w:val="WW8Num29z2"/>
    <w:uiPriority w:val="99"/>
    <w:rsid w:val="007C7F1E"/>
    <w:rPr>
      <w:rFonts w:ascii="Wingdings" w:hAnsi="Wingdings"/>
    </w:rPr>
  </w:style>
  <w:style w:type="character" w:customStyle="1" w:styleId="WW8Num29z3">
    <w:name w:val="WW8Num29z3"/>
    <w:uiPriority w:val="99"/>
    <w:rsid w:val="007C7F1E"/>
    <w:rPr>
      <w:rFonts w:ascii="Symbol" w:hAnsi="Symbol"/>
    </w:rPr>
  </w:style>
  <w:style w:type="character" w:customStyle="1" w:styleId="WW8Num30z0">
    <w:name w:val="WW8Num30z0"/>
    <w:uiPriority w:val="99"/>
    <w:rsid w:val="007C7F1E"/>
    <w:rPr>
      <w:rFonts w:ascii="Symbol" w:hAnsi="Symbol"/>
      <w:color w:val="auto"/>
    </w:rPr>
  </w:style>
  <w:style w:type="character" w:customStyle="1" w:styleId="WW8Num30z1">
    <w:name w:val="WW8Num30z1"/>
    <w:uiPriority w:val="99"/>
    <w:rsid w:val="007C7F1E"/>
    <w:rPr>
      <w:color w:val="auto"/>
    </w:rPr>
  </w:style>
  <w:style w:type="character" w:customStyle="1" w:styleId="WW8Num30z2">
    <w:name w:val="WW8Num30z2"/>
    <w:uiPriority w:val="99"/>
    <w:rsid w:val="007C7F1E"/>
    <w:rPr>
      <w:rFonts w:ascii="Wingdings" w:hAnsi="Wingdings"/>
    </w:rPr>
  </w:style>
  <w:style w:type="character" w:customStyle="1" w:styleId="WW8Num30z3">
    <w:name w:val="WW8Num30z3"/>
    <w:uiPriority w:val="99"/>
    <w:rsid w:val="007C7F1E"/>
    <w:rPr>
      <w:rFonts w:ascii="Symbol" w:hAnsi="Symbol"/>
    </w:rPr>
  </w:style>
  <w:style w:type="character" w:customStyle="1" w:styleId="WW8Num30z4">
    <w:name w:val="WW8Num30z4"/>
    <w:uiPriority w:val="99"/>
    <w:rsid w:val="007C7F1E"/>
    <w:rPr>
      <w:rFonts w:ascii="Courier New" w:hAnsi="Courier New"/>
    </w:rPr>
  </w:style>
  <w:style w:type="character" w:customStyle="1" w:styleId="WW8Num31z0">
    <w:name w:val="WW8Num31z0"/>
    <w:uiPriority w:val="99"/>
    <w:rsid w:val="007C7F1E"/>
  </w:style>
  <w:style w:type="character" w:customStyle="1" w:styleId="WW8Num31z1">
    <w:name w:val="WW8Num31z1"/>
    <w:uiPriority w:val="99"/>
    <w:rsid w:val="007C7F1E"/>
  </w:style>
  <w:style w:type="character" w:customStyle="1" w:styleId="WW8Num31z2">
    <w:name w:val="WW8Num31z2"/>
    <w:uiPriority w:val="99"/>
    <w:rsid w:val="007C7F1E"/>
  </w:style>
  <w:style w:type="character" w:customStyle="1" w:styleId="WW8Num31z3">
    <w:name w:val="WW8Num31z3"/>
    <w:uiPriority w:val="99"/>
    <w:rsid w:val="007C7F1E"/>
  </w:style>
  <w:style w:type="character" w:customStyle="1" w:styleId="WW8Num31z4">
    <w:name w:val="WW8Num31z4"/>
    <w:uiPriority w:val="99"/>
    <w:rsid w:val="007C7F1E"/>
  </w:style>
  <w:style w:type="character" w:customStyle="1" w:styleId="WW8Num31z5">
    <w:name w:val="WW8Num31z5"/>
    <w:uiPriority w:val="99"/>
    <w:rsid w:val="007C7F1E"/>
  </w:style>
  <w:style w:type="character" w:customStyle="1" w:styleId="WW8Num31z6">
    <w:name w:val="WW8Num31z6"/>
    <w:uiPriority w:val="99"/>
    <w:rsid w:val="007C7F1E"/>
  </w:style>
  <w:style w:type="character" w:customStyle="1" w:styleId="WW8Num31z7">
    <w:name w:val="WW8Num31z7"/>
    <w:uiPriority w:val="99"/>
    <w:rsid w:val="007C7F1E"/>
  </w:style>
  <w:style w:type="character" w:customStyle="1" w:styleId="WW8Num31z8">
    <w:name w:val="WW8Num31z8"/>
    <w:uiPriority w:val="99"/>
    <w:rsid w:val="007C7F1E"/>
  </w:style>
  <w:style w:type="character" w:customStyle="1" w:styleId="WW8Num32z0">
    <w:name w:val="WW8Num32z0"/>
    <w:uiPriority w:val="99"/>
    <w:rsid w:val="007C7F1E"/>
    <w:rPr>
      <w:rFonts w:ascii="Symbol" w:hAnsi="Symbol"/>
      <w:color w:val="auto"/>
    </w:rPr>
  </w:style>
  <w:style w:type="character" w:customStyle="1" w:styleId="WW8Num32z1">
    <w:name w:val="WW8Num32z1"/>
    <w:uiPriority w:val="99"/>
    <w:rsid w:val="007C7F1E"/>
    <w:rPr>
      <w:rFonts w:ascii="Courier New" w:hAnsi="Courier New"/>
    </w:rPr>
  </w:style>
  <w:style w:type="character" w:customStyle="1" w:styleId="WW8Num32z2">
    <w:name w:val="WW8Num32z2"/>
    <w:uiPriority w:val="99"/>
    <w:rsid w:val="007C7F1E"/>
    <w:rPr>
      <w:rFonts w:ascii="Wingdings" w:hAnsi="Wingdings"/>
    </w:rPr>
  </w:style>
  <w:style w:type="character" w:customStyle="1" w:styleId="WW8Num32z3">
    <w:name w:val="WW8Num32z3"/>
    <w:uiPriority w:val="99"/>
    <w:rsid w:val="007C7F1E"/>
    <w:rPr>
      <w:rFonts w:ascii="Symbol" w:hAnsi="Symbol"/>
    </w:rPr>
  </w:style>
  <w:style w:type="character" w:customStyle="1" w:styleId="WW8Num33z0">
    <w:name w:val="WW8Num33z0"/>
    <w:uiPriority w:val="99"/>
    <w:rsid w:val="007C7F1E"/>
  </w:style>
  <w:style w:type="character" w:customStyle="1" w:styleId="WW8Num33z1">
    <w:name w:val="WW8Num33z1"/>
    <w:uiPriority w:val="99"/>
    <w:rsid w:val="007C7F1E"/>
    <w:rPr>
      <w:b/>
    </w:rPr>
  </w:style>
  <w:style w:type="character" w:customStyle="1" w:styleId="WW8Num33z2">
    <w:name w:val="WW8Num33z2"/>
    <w:uiPriority w:val="99"/>
    <w:rsid w:val="007C7F1E"/>
  </w:style>
  <w:style w:type="character" w:customStyle="1" w:styleId="WW8Num33z3">
    <w:name w:val="WW8Num33z3"/>
    <w:uiPriority w:val="99"/>
    <w:rsid w:val="007C7F1E"/>
  </w:style>
  <w:style w:type="character" w:customStyle="1" w:styleId="WW8Num33z4">
    <w:name w:val="WW8Num33z4"/>
    <w:uiPriority w:val="99"/>
    <w:rsid w:val="007C7F1E"/>
  </w:style>
  <w:style w:type="character" w:customStyle="1" w:styleId="WW8Num33z5">
    <w:name w:val="WW8Num33z5"/>
    <w:uiPriority w:val="99"/>
    <w:rsid w:val="007C7F1E"/>
  </w:style>
  <w:style w:type="character" w:customStyle="1" w:styleId="WW8Num33z6">
    <w:name w:val="WW8Num33z6"/>
    <w:uiPriority w:val="99"/>
    <w:rsid w:val="007C7F1E"/>
  </w:style>
  <w:style w:type="character" w:customStyle="1" w:styleId="WW8Num33z7">
    <w:name w:val="WW8Num33z7"/>
    <w:uiPriority w:val="99"/>
    <w:rsid w:val="007C7F1E"/>
  </w:style>
  <w:style w:type="character" w:customStyle="1" w:styleId="WW8Num33z8">
    <w:name w:val="WW8Num33z8"/>
    <w:uiPriority w:val="99"/>
    <w:rsid w:val="007C7F1E"/>
  </w:style>
  <w:style w:type="character" w:customStyle="1" w:styleId="WW8Num34z0">
    <w:name w:val="WW8Num34z0"/>
    <w:uiPriority w:val="99"/>
    <w:rsid w:val="007C7F1E"/>
  </w:style>
  <w:style w:type="character" w:customStyle="1" w:styleId="WW8Num34z3">
    <w:name w:val="WW8Num34z3"/>
    <w:uiPriority w:val="99"/>
    <w:rsid w:val="007C7F1E"/>
    <w:rPr>
      <w:rFonts w:ascii="Symbol" w:hAnsi="Symbol"/>
    </w:rPr>
  </w:style>
  <w:style w:type="character" w:customStyle="1" w:styleId="WW8Num34z4">
    <w:name w:val="WW8Num34z4"/>
    <w:uiPriority w:val="99"/>
    <w:rsid w:val="007C7F1E"/>
    <w:rPr>
      <w:rFonts w:ascii="Courier New" w:hAnsi="Courier New"/>
    </w:rPr>
  </w:style>
  <w:style w:type="character" w:customStyle="1" w:styleId="WW8Num34z5">
    <w:name w:val="WW8Num34z5"/>
    <w:uiPriority w:val="99"/>
    <w:rsid w:val="007C7F1E"/>
    <w:rPr>
      <w:rFonts w:ascii="Wingdings" w:hAnsi="Wingdings"/>
    </w:rPr>
  </w:style>
  <w:style w:type="character" w:customStyle="1" w:styleId="WW8Num35z0">
    <w:name w:val="WW8Num35z0"/>
    <w:uiPriority w:val="99"/>
    <w:rsid w:val="007C7F1E"/>
    <w:rPr>
      <w:rFonts w:ascii="Symbol" w:hAnsi="Symbol"/>
    </w:rPr>
  </w:style>
  <w:style w:type="character" w:customStyle="1" w:styleId="WW8Num35z1">
    <w:name w:val="WW8Num35z1"/>
    <w:uiPriority w:val="99"/>
    <w:rsid w:val="007C7F1E"/>
    <w:rPr>
      <w:rFonts w:ascii="Courier New" w:hAnsi="Courier New"/>
    </w:rPr>
  </w:style>
  <w:style w:type="character" w:customStyle="1" w:styleId="WW8Num35z2">
    <w:name w:val="WW8Num35z2"/>
    <w:uiPriority w:val="99"/>
    <w:rsid w:val="007C7F1E"/>
    <w:rPr>
      <w:rFonts w:ascii="Wingdings" w:hAnsi="Wingdings"/>
    </w:rPr>
  </w:style>
  <w:style w:type="character" w:customStyle="1" w:styleId="WW8Num36z0">
    <w:name w:val="WW8Num36z0"/>
    <w:uiPriority w:val="99"/>
    <w:rsid w:val="007C7F1E"/>
    <w:rPr>
      <w:rFonts w:ascii="Courier New" w:hAnsi="Courier New"/>
    </w:rPr>
  </w:style>
  <w:style w:type="character" w:customStyle="1" w:styleId="WW8Num36z2">
    <w:name w:val="WW8Num36z2"/>
    <w:uiPriority w:val="99"/>
    <w:rsid w:val="007C7F1E"/>
    <w:rPr>
      <w:rFonts w:ascii="Wingdings" w:hAnsi="Wingdings"/>
    </w:rPr>
  </w:style>
  <w:style w:type="character" w:customStyle="1" w:styleId="WW8Num36z3">
    <w:name w:val="WW8Num36z3"/>
    <w:uiPriority w:val="99"/>
    <w:rsid w:val="007C7F1E"/>
    <w:rPr>
      <w:rFonts w:ascii="Symbol" w:hAnsi="Symbol"/>
    </w:rPr>
  </w:style>
  <w:style w:type="character" w:customStyle="1" w:styleId="Carpredefinitoparagrafo2">
    <w:name w:val="Car. predefinito paragrafo2"/>
    <w:uiPriority w:val="99"/>
    <w:rsid w:val="007C7F1E"/>
  </w:style>
  <w:style w:type="character" w:customStyle="1" w:styleId="WW8Num22z2">
    <w:name w:val="WW8Num22z2"/>
    <w:uiPriority w:val="99"/>
    <w:rsid w:val="007C7F1E"/>
  </w:style>
  <w:style w:type="character" w:customStyle="1" w:styleId="WW8Num22z3">
    <w:name w:val="WW8Num22z3"/>
    <w:uiPriority w:val="99"/>
    <w:rsid w:val="007C7F1E"/>
  </w:style>
  <w:style w:type="character" w:customStyle="1" w:styleId="WW8Num22z4">
    <w:name w:val="WW8Num22z4"/>
    <w:uiPriority w:val="99"/>
    <w:rsid w:val="007C7F1E"/>
  </w:style>
  <w:style w:type="character" w:customStyle="1" w:styleId="WW8Num22z5">
    <w:name w:val="WW8Num22z5"/>
    <w:uiPriority w:val="99"/>
    <w:rsid w:val="007C7F1E"/>
    <w:rPr>
      <w:rFonts w:ascii="Times New Roman" w:hAnsi="Times New Roman"/>
    </w:rPr>
  </w:style>
  <w:style w:type="character" w:customStyle="1" w:styleId="WW8Num22z6">
    <w:name w:val="WW8Num22z6"/>
    <w:uiPriority w:val="99"/>
    <w:rsid w:val="007C7F1E"/>
  </w:style>
  <w:style w:type="character" w:customStyle="1" w:styleId="WW8Num22z7">
    <w:name w:val="WW8Num22z7"/>
    <w:uiPriority w:val="99"/>
    <w:rsid w:val="007C7F1E"/>
  </w:style>
  <w:style w:type="character" w:customStyle="1" w:styleId="WW8Num22z8">
    <w:name w:val="WW8Num22z8"/>
    <w:uiPriority w:val="99"/>
    <w:rsid w:val="007C7F1E"/>
  </w:style>
  <w:style w:type="character" w:customStyle="1" w:styleId="WW8Num25z3">
    <w:name w:val="WW8Num25z3"/>
    <w:uiPriority w:val="99"/>
    <w:rsid w:val="007C7F1E"/>
  </w:style>
  <w:style w:type="character" w:customStyle="1" w:styleId="WW8Num25z4">
    <w:name w:val="WW8Num25z4"/>
    <w:uiPriority w:val="99"/>
    <w:rsid w:val="007C7F1E"/>
  </w:style>
  <w:style w:type="character" w:customStyle="1" w:styleId="WW8Num25z5">
    <w:name w:val="WW8Num25z5"/>
    <w:uiPriority w:val="99"/>
    <w:rsid w:val="007C7F1E"/>
  </w:style>
  <w:style w:type="character" w:customStyle="1" w:styleId="WW8Num25z6">
    <w:name w:val="WW8Num25z6"/>
    <w:uiPriority w:val="99"/>
    <w:rsid w:val="007C7F1E"/>
  </w:style>
  <w:style w:type="character" w:customStyle="1" w:styleId="WW8Num25z7">
    <w:name w:val="WW8Num25z7"/>
    <w:uiPriority w:val="99"/>
    <w:rsid w:val="007C7F1E"/>
  </w:style>
  <w:style w:type="character" w:customStyle="1" w:styleId="WW8Num25z8">
    <w:name w:val="WW8Num25z8"/>
    <w:uiPriority w:val="99"/>
    <w:rsid w:val="007C7F1E"/>
  </w:style>
  <w:style w:type="character" w:customStyle="1" w:styleId="WW8Num9z1">
    <w:name w:val="WW8Num9z1"/>
    <w:uiPriority w:val="99"/>
    <w:rsid w:val="007C7F1E"/>
  </w:style>
  <w:style w:type="character" w:customStyle="1" w:styleId="WW8Num9z2">
    <w:name w:val="WW8Num9z2"/>
    <w:uiPriority w:val="99"/>
    <w:rsid w:val="007C7F1E"/>
    <w:rPr>
      <w:rFonts w:ascii="Wingdings" w:hAnsi="Wingdings"/>
    </w:rPr>
  </w:style>
  <w:style w:type="character" w:customStyle="1" w:styleId="WW8Num9z3">
    <w:name w:val="WW8Num9z3"/>
    <w:uiPriority w:val="99"/>
    <w:rsid w:val="007C7F1E"/>
    <w:rPr>
      <w:rFonts w:ascii="Symbol" w:hAnsi="Symbol"/>
    </w:rPr>
  </w:style>
  <w:style w:type="character" w:customStyle="1" w:styleId="WW8Num9z4">
    <w:name w:val="WW8Num9z4"/>
    <w:uiPriority w:val="99"/>
    <w:rsid w:val="007C7F1E"/>
    <w:rPr>
      <w:rFonts w:ascii="Courier New" w:hAnsi="Courier New"/>
    </w:rPr>
  </w:style>
  <w:style w:type="character" w:customStyle="1" w:styleId="WW8Num10z2">
    <w:name w:val="WW8Num10z2"/>
    <w:uiPriority w:val="99"/>
    <w:rsid w:val="007C7F1E"/>
  </w:style>
  <w:style w:type="character" w:customStyle="1" w:styleId="WW8Num10z3">
    <w:name w:val="WW8Num10z3"/>
    <w:uiPriority w:val="99"/>
    <w:rsid w:val="007C7F1E"/>
  </w:style>
  <w:style w:type="character" w:customStyle="1" w:styleId="WW8Num13z2">
    <w:name w:val="WW8Num13z2"/>
    <w:uiPriority w:val="99"/>
    <w:rsid w:val="007C7F1E"/>
  </w:style>
  <w:style w:type="character" w:customStyle="1" w:styleId="WW8Num13z3">
    <w:name w:val="WW8Num13z3"/>
    <w:uiPriority w:val="99"/>
    <w:rsid w:val="007C7F1E"/>
  </w:style>
  <w:style w:type="character" w:customStyle="1" w:styleId="WW8Num13z4">
    <w:name w:val="WW8Num13z4"/>
    <w:uiPriority w:val="99"/>
    <w:rsid w:val="007C7F1E"/>
  </w:style>
  <w:style w:type="character" w:customStyle="1" w:styleId="WW8Num13z5">
    <w:name w:val="WW8Num13z5"/>
    <w:uiPriority w:val="99"/>
    <w:rsid w:val="007C7F1E"/>
  </w:style>
  <w:style w:type="character" w:customStyle="1" w:styleId="WW8Num13z6">
    <w:name w:val="WW8Num13z6"/>
    <w:uiPriority w:val="99"/>
    <w:rsid w:val="007C7F1E"/>
  </w:style>
  <w:style w:type="character" w:customStyle="1" w:styleId="WW8Num13z7">
    <w:name w:val="WW8Num13z7"/>
    <w:uiPriority w:val="99"/>
    <w:rsid w:val="007C7F1E"/>
  </w:style>
  <w:style w:type="character" w:customStyle="1" w:styleId="WW8Num13z8">
    <w:name w:val="WW8Num13z8"/>
    <w:uiPriority w:val="99"/>
    <w:rsid w:val="007C7F1E"/>
  </w:style>
  <w:style w:type="character" w:customStyle="1" w:styleId="WW8Num15z1">
    <w:name w:val="WW8Num15z1"/>
    <w:uiPriority w:val="99"/>
    <w:rsid w:val="007C7F1E"/>
  </w:style>
  <w:style w:type="character" w:customStyle="1" w:styleId="WW8Num15z2">
    <w:name w:val="WW8Num15z2"/>
    <w:uiPriority w:val="99"/>
    <w:rsid w:val="007C7F1E"/>
  </w:style>
  <w:style w:type="character" w:customStyle="1" w:styleId="WW8Num15z3">
    <w:name w:val="WW8Num15z3"/>
    <w:uiPriority w:val="99"/>
    <w:rsid w:val="007C7F1E"/>
  </w:style>
  <w:style w:type="character" w:customStyle="1" w:styleId="WW8Num15z4">
    <w:name w:val="WW8Num15z4"/>
    <w:uiPriority w:val="99"/>
    <w:rsid w:val="007C7F1E"/>
  </w:style>
  <w:style w:type="character" w:customStyle="1" w:styleId="WW8Num15z5">
    <w:name w:val="WW8Num15z5"/>
    <w:uiPriority w:val="99"/>
    <w:rsid w:val="007C7F1E"/>
  </w:style>
  <w:style w:type="character" w:customStyle="1" w:styleId="WW8Num15z6">
    <w:name w:val="WW8Num15z6"/>
    <w:uiPriority w:val="99"/>
    <w:rsid w:val="007C7F1E"/>
  </w:style>
  <w:style w:type="character" w:customStyle="1" w:styleId="WW8Num15z7">
    <w:name w:val="WW8Num15z7"/>
    <w:uiPriority w:val="99"/>
    <w:rsid w:val="007C7F1E"/>
  </w:style>
  <w:style w:type="character" w:customStyle="1" w:styleId="WW8Num15z8">
    <w:name w:val="WW8Num15z8"/>
    <w:uiPriority w:val="99"/>
    <w:rsid w:val="007C7F1E"/>
  </w:style>
  <w:style w:type="character" w:customStyle="1" w:styleId="WW8Num17z1">
    <w:name w:val="WW8Num17z1"/>
    <w:uiPriority w:val="99"/>
    <w:rsid w:val="007C7F1E"/>
    <w:rPr>
      <w:rFonts w:ascii="Courier New" w:hAnsi="Courier New"/>
    </w:rPr>
  </w:style>
  <w:style w:type="character" w:customStyle="1" w:styleId="WW8Num17z3">
    <w:name w:val="WW8Num17z3"/>
    <w:uiPriority w:val="99"/>
    <w:rsid w:val="007C7F1E"/>
    <w:rPr>
      <w:rFonts w:ascii="Symbol" w:hAnsi="Symbol"/>
    </w:rPr>
  </w:style>
  <w:style w:type="character" w:customStyle="1" w:styleId="WW8Num18z1">
    <w:name w:val="WW8Num18z1"/>
    <w:uiPriority w:val="99"/>
    <w:rsid w:val="007C7F1E"/>
  </w:style>
  <w:style w:type="character" w:customStyle="1" w:styleId="WW8Num18z2">
    <w:name w:val="WW8Num18z2"/>
    <w:uiPriority w:val="99"/>
    <w:rsid w:val="007C7F1E"/>
  </w:style>
  <w:style w:type="character" w:customStyle="1" w:styleId="WW8Num18z4">
    <w:name w:val="WW8Num18z4"/>
    <w:uiPriority w:val="99"/>
    <w:rsid w:val="007C7F1E"/>
  </w:style>
  <w:style w:type="character" w:customStyle="1" w:styleId="WW8Num18z5">
    <w:name w:val="WW8Num18z5"/>
    <w:uiPriority w:val="99"/>
    <w:rsid w:val="007C7F1E"/>
  </w:style>
  <w:style w:type="character" w:customStyle="1" w:styleId="WW8Num18z6">
    <w:name w:val="WW8Num18z6"/>
    <w:uiPriority w:val="99"/>
    <w:rsid w:val="007C7F1E"/>
  </w:style>
  <w:style w:type="character" w:customStyle="1" w:styleId="WW8Num18z7">
    <w:name w:val="WW8Num18z7"/>
    <w:uiPriority w:val="99"/>
    <w:rsid w:val="007C7F1E"/>
  </w:style>
  <w:style w:type="character" w:customStyle="1" w:styleId="WW8Num18z8">
    <w:name w:val="WW8Num18z8"/>
    <w:uiPriority w:val="99"/>
    <w:rsid w:val="007C7F1E"/>
  </w:style>
  <w:style w:type="character" w:customStyle="1" w:styleId="WW8Num19z1">
    <w:name w:val="WW8Num19z1"/>
    <w:uiPriority w:val="99"/>
    <w:rsid w:val="007C7F1E"/>
  </w:style>
  <w:style w:type="character" w:customStyle="1" w:styleId="WW8Num19z2">
    <w:name w:val="WW8Num19z2"/>
    <w:uiPriority w:val="99"/>
    <w:rsid w:val="007C7F1E"/>
  </w:style>
  <w:style w:type="character" w:customStyle="1" w:styleId="WW8Num19z3">
    <w:name w:val="WW8Num19z3"/>
    <w:uiPriority w:val="99"/>
    <w:rsid w:val="007C7F1E"/>
  </w:style>
  <w:style w:type="character" w:customStyle="1" w:styleId="WW8Num19z4">
    <w:name w:val="WW8Num19z4"/>
    <w:uiPriority w:val="99"/>
    <w:rsid w:val="007C7F1E"/>
  </w:style>
  <w:style w:type="character" w:customStyle="1" w:styleId="WW8Num19z5">
    <w:name w:val="WW8Num19z5"/>
    <w:uiPriority w:val="99"/>
    <w:rsid w:val="007C7F1E"/>
  </w:style>
  <w:style w:type="character" w:customStyle="1" w:styleId="WW8Num19z6">
    <w:name w:val="WW8Num19z6"/>
    <w:uiPriority w:val="99"/>
    <w:rsid w:val="007C7F1E"/>
  </w:style>
  <w:style w:type="character" w:customStyle="1" w:styleId="WW8Num19z7">
    <w:name w:val="WW8Num19z7"/>
    <w:uiPriority w:val="99"/>
    <w:rsid w:val="007C7F1E"/>
  </w:style>
  <w:style w:type="character" w:customStyle="1" w:styleId="WW8Num19z8">
    <w:name w:val="WW8Num19z8"/>
    <w:uiPriority w:val="99"/>
    <w:rsid w:val="007C7F1E"/>
  </w:style>
  <w:style w:type="character" w:customStyle="1" w:styleId="WW8Num20z1">
    <w:name w:val="WW8Num20z1"/>
    <w:uiPriority w:val="99"/>
    <w:rsid w:val="007C7F1E"/>
    <w:rPr>
      <w:rFonts w:ascii="Courier New" w:hAnsi="Courier New"/>
    </w:rPr>
  </w:style>
  <w:style w:type="character" w:customStyle="1" w:styleId="WW8Num20z2">
    <w:name w:val="WW8Num20z2"/>
    <w:uiPriority w:val="99"/>
    <w:rsid w:val="007C7F1E"/>
    <w:rPr>
      <w:rFonts w:ascii="Wingdings" w:hAnsi="Wingdings"/>
    </w:rPr>
  </w:style>
  <w:style w:type="character" w:customStyle="1" w:styleId="WW8Num20z3">
    <w:name w:val="WW8Num20z3"/>
    <w:uiPriority w:val="99"/>
    <w:rsid w:val="007C7F1E"/>
    <w:rPr>
      <w:rFonts w:ascii="Symbol" w:hAnsi="Symbol"/>
    </w:rPr>
  </w:style>
  <w:style w:type="character" w:customStyle="1" w:styleId="WW8Num23z3">
    <w:name w:val="WW8Num23z3"/>
    <w:uiPriority w:val="99"/>
    <w:rsid w:val="007C7F1E"/>
  </w:style>
  <w:style w:type="character" w:customStyle="1" w:styleId="WW8Num23z4">
    <w:name w:val="WW8Num23z4"/>
    <w:uiPriority w:val="99"/>
    <w:rsid w:val="007C7F1E"/>
  </w:style>
  <w:style w:type="character" w:customStyle="1" w:styleId="WW8Num23z5">
    <w:name w:val="WW8Num23z5"/>
    <w:uiPriority w:val="99"/>
    <w:rsid w:val="007C7F1E"/>
  </w:style>
  <w:style w:type="character" w:customStyle="1" w:styleId="WW8Num23z6">
    <w:name w:val="WW8Num23z6"/>
    <w:uiPriority w:val="99"/>
    <w:rsid w:val="007C7F1E"/>
  </w:style>
  <w:style w:type="character" w:customStyle="1" w:styleId="WW8Num23z7">
    <w:name w:val="WW8Num23z7"/>
    <w:uiPriority w:val="99"/>
    <w:rsid w:val="007C7F1E"/>
  </w:style>
  <w:style w:type="character" w:customStyle="1" w:styleId="WW8Num23z8">
    <w:name w:val="WW8Num23z8"/>
    <w:uiPriority w:val="99"/>
    <w:rsid w:val="007C7F1E"/>
  </w:style>
  <w:style w:type="character" w:customStyle="1" w:styleId="WW8Num27z2">
    <w:name w:val="WW8Num27z2"/>
    <w:uiPriority w:val="99"/>
    <w:rsid w:val="007C7F1E"/>
    <w:rPr>
      <w:rFonts w:ascii="Wingdings" w:hAnsi="Wingdings"/>
    </w:rPr>
  </w:style>
  <w:style w:type="character" w:customStyle="1" w:styleId="WW8Num29z1">
    <w:name w:val="WW8Num29z1"/>
    <w:uiPriority w:val="99"/>
    <w:rsid w:val="007C7F1E"/>
    <w:rPr>
      <w:rFonts w:ascii="Courier New" w:hAnsi="Courier New"/>
    </w:rPr>
  </w:style>
  <w:style w:type="character" w:customStyle="1" w:styleId="WW8Num30z5">
    <w:name w:val="WW8Num30z5"/>
    <w:uiPriority w:val="99"/>
    <w:rsid w:val="007C7F1E"/>
  </w:style>
  <w:style w:type="character" w:customStyle="1" w:styleId="WW8Num30z6">
    <w:name w:val="WW8Num30z6"/>
    <w:uiPriority w:val="99"/>
    <w:rsid w:val="007C7F1E"/>
  </w:style>
  <w:style w:type="character" w:customStyle="1" w:styleId="WW8Num30z7">
    <w:name w:val="WW8Num30z7"/>
    <w:uiPriority w:val="99"/>
    <w:rsid w:val="007C7F1E"/>
  </w:style>
  <w:style w:type="character" w:customStyle="1" w:styleId="WW8Num30z8">
    <w:name w:val="WW8Num30z8"/>
    <w:uiPriority w:val="99"/>
    <w:rsid w:val="007C7F1E"/>
  </w:style>
  <w:style w:type="character" w:customStyle="1" w:styleId="WW8Num32z4">
    <w:name w:val="WW8Num32z4"/>
    <w:uiPriority w:val="99"/>
    <w:rsid w:val="007C7F1E"/>
  </w:style>
  <w:style w:type="character" w:customStyle="1" w:styleId="WW8Num32z5">
    <w:name w:val="WW8Num32z5"/>
    <w:uiPriority w:val="99"/>
    <w:rsid w:val="007C7F1E"/>
  </w:style>
  <w:style w:type="character" w:customStyle="1" w:styleId="WW8Num32z6">
    <w:name w:val="WW8Num32z6"/>
    <w:uiPriority w:val="99"/>
    <w:rsid w:val="007C7F1E"/>
  </w:style>
  <w:style w:type="character" w:customStyle="1" w:styleId="WW8Num32z7">
    <w:name w:val="WW8Num32z7"/>
    <w:uiPriority w:val="99"/>
    <w:rsid w:val="007C7F1E"/>
  </w:style>
  <w:style w:type="character" w:customStyle="1" w:styleId="WW8Num32z8">
    <w:name w:val="WW8Num32z8"/>
    <w:uiPriority w:val="99"/>
    <w:rsid w:val="007C7F1E"/>
  </w:style>
  <w:style w:type="character" w:customStyle="1" w:styleId="WW8Num34z1">
    <w:name w:val="WW8Num34z1"/>
    <w:uiPriority w:val="99"/>
    <w:rsid w:val="007C7F1E"/>
  </w:style>
  <w:style w:type="character" w:customStyle="1" w:styleId="WW8Num34z2">
    <w:name w:val="WW8Num34z2"/>
    <w:uiPriority w:val="99"/>
    <w:rsid w:val="007C7F1E"/>
  </w:style>
  <w:style w:type="character" w:customStyle="1" w:styleId="WW8Num34z6">
    <w:name w:val="WW8Num34z6"/>
    <w:uiPriority w:val="99"/>
    <w:rsid w:val="007C7F1E"/>
  </w:style>
  <w:style w:type="character" w:customStyle="1" w:styleId="WW8Num34z7">
    <w:name w:val="WW8Num34z7"/>
    <w:uiPriority w:val="99"/>
    <w:rsid w:val="007C7F1E"/>
  </w:style>
  <w:style w:type="character" w:customStyle="1" w:styleId="WW8Num34z8">
    <w:name w:val="WW8Num34z8"/>
    <w:uiPriority w:val="99"/>
    <w:rsid w:val="007C7F1E"/>
  </w:style>
  <w:style w:type="character" w:customStyle="1" w:styleId="WW8Num35z3">
    <w:name w:val="WW8Num35z3"/>
    <w:uiPriority w:val="99"/>
    <w:rsid w:val="007C7F1E"/>
  </w:style>
  <w:style w:type="character" w:customStyle="1" w:styleId="WW8Num35z4">
    <w:name w:val="WW8Num35z4"/>
    <w:uiPriority w:val="99"/>
    <w:rsid w:val="007C7F1E"/>
  </w:style>
  <w:style w:type="character" w:customStyle="1" w:styleId="WW8Num35z5">
    <w:name w:val="WW8Num35z5"/>
    <w:uiPriority w:val="99"/>
    <w:rsid w:val="007C7F1E"/>
  </w:style>
  <w:style w:type="character" w:customStyle="1" w:styleId="WW8Num35z6">
    <w:name w:val="WW8Num35z6"/>
    <w:uiPriority w:val="99"/>
    <w:rsid w:val="007C7F1E"/>
  </w:style>
  <w:style w:type="character" w:customStyle="1" w:styleId="WW8Num35z7">
    <w:name w:val="WW8Num35z7"/>
    <w:uiPriority w:val="99"/>
    <w:rsid w:val="007C7F1E"/>
  </w:style>
  <w:style w:type="character" w:customStyle="1" w:styleId="WW8Num35z8">
    <w:name w:val="WW8Num35z8"/>
    <w:uiPriority w:val="99"/>
    <w:rsid w:val="007C7F1E"/>
  </w:style>
  <w:style w:type="character" w:customStyle="1" w:styleId="WW8Num36z1">
    <w:name w:val="WW8Num36z1"/>
    <w:uiPriority w:val="99"/>
    <w:rsid w:val="007C7F1E"/>
    <w:rPr>
      <w:rFonts w:ascii="Symbol" w:hAnsi="Symbol"/>
      <w:sz w:val="20"/>
    </w:rPr>
  </w:style>
  <w:style w:type="character" w:customStyle="1" w:styleId="WW8Num36z4">
    <w:name w:val="WW8Num36z4"/>
    <w:uiPriority w:val="99"/>
    <w:rsid w:val="007C7F1E"/>
  </w:style>
  <w:style w:type="character" w:customStyle="1" w:styleId="WW8Num36z5">
    <w:name w:val="WW8Num36z5"/>
    <w:uiPriority w:val="99"/>
    <w:rsid w:val="007C7F1E"/>
  </w:style>
  <w:style w:type="character" w:customStyle="1" w:styleId="WW8Num36z6">
    <w:name w:val="WW8Num36z6"/>
    <w:uiPriority w:val="99"/>
    <w:rsid w:val="007C7F1E"/>
  </w:style>
  <w:style w:type="character" w:customStyle="1" w:styleId="WW8Num36z7">
    <w:name w:val="WW8Num36z7"/>
    <w:uiPriority w:val="99"/>
    <w:rsid w:val="007C7F1E"/>
  </w:style>
  <w:style w:type="character" w:customStyle="1" w:styleId="WW8Num36z8">
    <w:name w:val="WW8Num36z8"/>
    <w:uiPriority w:val="99"/>
    <w:rsid w:val="007C7F1E"/>
  </w:style>
  <w:style w:type="character" w:customStyle="1" w:styleId="WW8Num37z0">
    <w:name w:val="WW8Num37z0"/>
    <w:uiPriority w:val="99"/>
    <w:rsid w:val="007C7F1E"/>
    <w:rPr>
      <w:rFonts w:ascii="Symbol" w:hAnsi="Symbol"/>
      <w:caps/>
      <w:sz w:val="22"/>
    </w:rPr>
  </w:style>
  <w:style w:type="character" w:customStyle="1" w:styleId="WW8Num37z1">
    <w:name w:val="WW8Num37z1"/>
    <w:uiPriority w:val="99"/>
    <w:rsid w:val="007C7F1E"/>
    <w:rPr>
      <w:rFonts w:ascii="Courier New" w:hAnsi="Courier New"/>
    </w:rPr>
  </w:style>
  <w:style w:type="character" w:customStyle="1" w:styleId="WW8Num37z2">
    <w:name w:val="WW8Num37z2"/>
    <w:uiPriority w:val="99"/>
    <w:rsid w:val="007C7F1E"/>
    <w:rPr>
      <w:rFonts w:ascii="Wingdings" w:hAnsi="Wingdings"/>
    </w:rPr>
  </w:style>
  <w:style w:type="character" w:customStyle="1" w:styleId="WW8Num38z0">
    <w:name w:val="WW8Num38z0"/>
    <w:uiPriority w:val="99"/>
    <w:rsid w:val="007C7F1E"/>
    <w:rPr>
      <w:color w:val="000000"/>
      <w:sz w:val="22"/>
    </w:rPr>
  </w:style>
  <w:style w:type="character" w:customStyle="1" w:styleId="WW8Num38z1">
    <w:name w:val="WW8Num38z1"/>
    <w:uiPriority w:val="99"/>
    <w:rsid w:val="007C7F1E"/>
  </w:style>
  <w:style w:type="character" w:customStyle="1" w:styleId="WW8Num38z2">
    <w:name w:val="WW8Num38z2"/>
    <w:uiPriority w:val="99"/>
    <w:rsid w:val="007C7F1E"/>
  </w:style>
  <w:style w:type="character" w:customStyle="1" w:styleId="WW8Num38z3">
    <w:name w:val="WW8Num38z3"/>
    <w:uiPriority w:val="99"/>
    <w:rsid w:val="007C7F1E"/>
  </w:style>
  <w:style w:type="character" w:customStyle="1" w:styleId="WW8Num38z4">
    <w:name w:val="WW8Num38z4"/>
    <w:uiPriority w:val="99"/>
    <w:rsid w:val="007C7F1E"/>
  </w:style>
  <w:style w:type="character" w:customStyle="1" w:styleId="WW8Num38z5">
    <w:name w:val="WW8Num38z5"/>
    <w:uiPriority w:val="99"/>
    <w:rsid w:val="007C7F1E"/>
  </w:style>
  <w:style w:type="character" w:customStyle="1" w:styleId="WW8Num38z6">
    <w:name w:val="WW8Num38z6"/>
    <w:uiPriority w:val="99"/>
    <w:rsid w:val="007C7F1E"/>
  </w:style>
  <w:style w:type="character" w:customStyle="1" w:styleId="WW8Num38z7">
    <w:name w:val="WW8Num38z7"/>
    <w:uiPriority w:val="99"/>
    <w:rsid w:val="007C7F1E"/>
  </w:style>
  <w:style w:type="character" w:customStyle="1" w:styleId="WW8Num38z8">
    <w:name w:val="WW8Num38z8"/>
    <w:uiPriority w:val="99"/>
    <w:rsid w:val="007C7F1E"/>
  </w:style>
  <w:style w:type="character" w:customStyle="1" w:styleId="WW8Num39z0">
    <w:name w:val="WW8Num39z0"/>
    <w:uiPriority w:val="99"/>
    <w:rsid w:val="007C7F1E"/>
  </w:style>
  <w:style w:type="character" w:customStyle="1" w:styleId="WW8Num39z1">
    <w:name w:val="WW8Num39z1"/>
    <w:uiPriority w:val="99"/>
    <w:rsid w:val="007C7F1E"/>
  </w:style>
  <w:style w:type="character" w:customStyle="1" w:styleId="WW8Num39z2">
    <w:name w:val="WW8Num39z2"/>
    <w:uiPriority w:val="99"/>
    <w:rsid w:val="007C7F1E"/>
  </w:style>
  <w:style w:type="character" w:customStyle="1" w:styleId="WW8Num39z3">
    <w:name w:val="WW8Num39z3"/>
    <w:uiPriority w:val="99"/>
    <w:rsid w:val="007C7F1E"/>
  </w:style>
  <w:style w:type="character" w:customStyle="1" w:styleId="WW8Num39z4">
    <w:name w:val="WW8Num39z4"/>
    <w:uiPriority w:val="99"/>
    <w:rsid w:val="007C7F1E"/>
  </w:style>
  <w:style w:type="character" w:customStyle="1" w:styleId="WW8Num39z5">
    <w:name w:val="WW8Num39z5"/>
    <w:uiPriority w:val="99"/>
    <w:rsid w:val="007C7F1E"/>
  </w:style>
  <w:style w:type="character" w:customStyle="1" w:styleId="WW8Num39z6">
    <w:name w:val="WW8Num39z6"/>
    <w:uiPriority w:val="99"/>
    <w:rsid w:val="007C7F1E"/>
  </w:style>
  <w:style w:type="character" w:customStyle="1" w:styleId="WW8Num39z7">
    <w:name w:val="WW8Num39z7"/>
    <w:uiPriority w:val="99"/>
    <w:rsid w:val="007C7F1E"/>
  </w:style>
  <w:style w:type="character" w:customStyle="1" w:styleId="WW8Num39z8">
    <w:name w:val="WW8Num39z8"/>
    <w:uiPriority w:val="99"/>
    <w:rsid w:val="007C7F1E"/>
  </w:style>
  <w:style w:type="character" w:customStyle="1" w:styleId="WW8Num40z0">
    <w:name w:val="WW8Num40z0"/>
    <w:uiPriority w:val="99"/>
    <w:rsid w:val="007C7F1E"/>
  </w:style>
  <w:style w:type="character" w:customStyle="1" w:styleId="WW8Num40z2">
    <w:name w:val="WW8Num40z2"/>
    <w:uiPriority w:val="99"/>
    <w:rsid w:val="007C7F1E"/>
  </w:style>
  <w:style w:type="character" w:customStyle="1" w:styleId="WW8Num40z3">
    <w:name w:val="WW8Num40z3"/>
    <w:uiPriority w:val="99"/>
    <w:rsid w:val="007C7F1E"/>
  </w:style>
  <w:style w:type="character" w:customStyle="1" w:styleId="WW8Num40z4">
    <w:name w:val="WW8Num40z4"/>
    <w:uiPriority w:val="99"/>
    <w:rsid w:val="007C7F1E"/>
  </w:style>
  <w:style w:type="character" w:customStyle="1" w:styleId="WW8Num40z5">
    <w:name w:val="WW8Num40z5"/>
    <w:uiPriority w:val="99"/>
    <w:rsid w:val="007C7F1E"/>
  </w:style>
  <w:style w:type="character" w:customStyle="1" w:styleId="WW8Num40z6">
    <w:name w:val="WW8Num40z6"/>
    <w:uiPriority w:val="99"/>
    <w:rsid w:val="007C7F1E"/>
  </w:style>
  <w:style w:type="character" w:customStyle="1" w:styleId="WW8Num40z7">
    <w:name w:val="WW8Num40z7"/>
    <w:uiPriority w:val="99"/>
    <w:rsid w:val="007C7F1E"/>
  </w:style>
  <w:style w:type="character" w:customStyle="1" w:styleId="WW8Num40z8">
    <w:name w:val="WW8Num40z8"/>
    <w:uiPriority w:val="99"/>
    <w:rsid w:val="007C7F1E"/>
  </w:style>
  <w:style w:type="character" w:customStyle="1" w:styleId="WW8Num41z0">
    <w:name w:val="WW8Num41z0"/>
    <w:uiPriority w:val="99"/>
    <w:rsid w:val="007C7F1E"/>
  </w:style>
  <w:style w:type="character" w:customStyle="1" w:styleId="WW8Num41z1">
    <w:name w:val="WW8Num41z1"/>
    <w:uiPriority w:val="99"/>
    <w:rsid w:val="007C7F1E"/>
  </w:style>
  <w:style w:type="character" w:customStyle="1" w:styleId="WW8Num41z2">
    <w:name w:val="WW8Num41z2"/>
    <w:uiPriority w:val="99"/>
    <w:rsid w:val="007C7F1E"/>
  </w:style>
  <w:style w:type="character" w:customStyle="1" w:styleId="WW8Num41z3">
    <w:name w:val="WW8Num41z3"/>
    <w:uiPriority w:val="99"/>
    <w:rsid w:val="007C7F1E"/>
  </w:style>
  <w:style w:type="character" w:customStyle="1" w:styleId="WW8Num41z4">
    <w:name w:val="WW8Num41z4"/>
    <w:uiPriority w:val="99"/>
    <w:rsid w:val="007C7F1E"/>
  </w:style>
  <w:style w:type="character" w:customStyle="1" w:styleId="WW8Num41z5">
    <w:name w:val="WW8Num41z5"/>
    <w:uiPriority w:val="99"/>
    <w:rsid w:val="007C7F1E"/>
  </w:style>
  <w:style w:type="character" w:customStyle="1" w:styleId="WW8Num41z6">
    <w:name w:val="WW8Num41z6"/>
    <w:uiPriority w:val="99"/>
    <w:rsid w:val="007C7F1E"/>
  </w:style>
  <w:style w:type="character" w:customStyle="1" w:styleId="WW8Num41z7">
    <w:name w:val="WW8Num41z7"/>
    <w:uiPriority w:val="99"/>
    <w:rsid w:val="007C7F1E"/>
  </w:style>
  <w:style w:type="character" w:customStyle="1" w:styleId="WW8Num41z8">
    <w:name w:val="WW8Num41z8"/>
    <w:uiPriority w:val="99"/>
    <w:rsid w:val="007C7F1E"/>
  </w:style>
  <w:style w:type="character" w:customStyle="1" w:styleId="WW8Num42z0">
    <w:name w:val="WW8Num42z0"/>
    <w:uiPriority w:val="99"/>
    <w:rsid w:val="007C7F1E"/>
    <w:rPr>
      <w:sz w:val="22"/>
    </w:rPr>
  </w:style>
  <w:style w:type="character" w:customStyle="1" w:styleId="WW8Num42z1">
    <w:name w:val="WW8Num42z1"/>
    <w:uiPriority w:val="99"/>
    <w:rsid w:val="007C7F1E"/>
  </w:style>
  <w:style w:type="character" w:customStyle="1" w:styleId="WW8Num42z2">
    <w:name w:val="WW8Num42z2"/>
    <w:uiPriority w:val="99"/>
    <w:rsid w:val="007C7F1E"/>
  </w:style>
  <w:style w:type="character" w:customStyle="1" w:styleId="WW8Num42z3">
    <w:name w:val="WW8Num42z3"/>
    <w:uiPriority w:val="99"/>
    <w:rsid w:val="007C7F1E"/>
  </w:style>
  <w:style w:type="character" w:customStyle="1" w:styleId="WW8Num42z4">
    <w:name w:val="WW8Num42z4"/>
    <w:uiPriority w:val="99"/>
    <w:rsid w:val="007C7F1E"/>
  </w:style>
  <w:style w:type="character" w:customStyle="1" w:styleId="WW8Num42z5">
    <w:name w:val="WW8Num42z5"/>
    <w:uiPriority w:val="99"/>
    <w:rsid w:val="007C7F1E"/>
  </w:style>
  <w:style w:type="character" w:customStyle="1" w:styleId="WW8Num42z6">
    <w:name w:val="WW8Num42z6"/>
    <w:uiPriority w:val="99"/>
    <w:rsid w:val="007C7F1E"/>
  </w:style>
  <w:style w:type="character" w:customStyle="1" w:styleId="WW8Num42z7">
    <w:name w:val="WW8Num42z7"/>
    <w:uiPriority w:val="99"/>
    <w:rsid w:val="007C7F1E"/>
  </w:style>
  <w:style w:type="character" w:customStyle="1" w:styleId="WW8Num42z8">
    <w:name w:val="WW8Num42z8"/>
    <w:uiPriority w:val="99"/>
    <w:rsid w:val="007C7F1E"/>
  </w:style>
  <w:style w:type="character" w:customStyle="1" w:styleId="WW8Num43z0">
    <w:name w:val="WW8Num43z0"/>
    <w:uiPriority w:val="99"/>
    <w:rsid w:val="007C7F1E"/>
    <w:rPr>
      <w:sz w:val="20"/>
    </w:rPr>
  </w:style>
  <w:style w:type="character" w:customStyle="1" w:styleId="WW8Num43z2">
    <w:name w:val="WW8Num43z2"/>
    <w:uiPriority w:val="99"/>
    <w:rsid w:val="007C7F1E"/>
  </w:style>
  <w:style w:type="character" w:customStyle="1" w:styleId="WW8Num43z3">
    <w:name w:val="WW8Num43z3"/>
    <w:uiPriority w:val="99"/>
    <w:rsid w:val="007C7F1E"/>
  </w:style>
  <w:style w:type="character" w:customStyle="1" w:styleId="WW8Num43z4">
    <w:name w:val="WW8Num43z4"/>
    <w:uiPriority w:val="99"/>
    <w:rsid w:val="007C7F1E"/>
  </w:style>
  <w:style w:type="character" w:customStyle="1" w:styleId="WW8Num43z5">
    <w:name w:val="WW8Num43z5"/>
    <w:uiPriority w:val="99"/>
    <w:rsid w:val="007C7F1E"/>
  </w:style>
  <w:style w:type="character" w:customStyle="1" w:styleId="WW8Num43z6">
    <w:name w:val="WW8Num43z6"/>
    <w:uiPriority w:val="99"/>
    <w:rsid w:val="007C7F1E"/>
  </w:style>
  <w:style w:type="character" w:customStyle="1" w:styleId="WW8Num43z7">
    <w:name w:val="WW8Num43z7"/>
    <w:uiPriority w:val="99"/>
    <w:rsid w:val="007C7F1E"/>
  </w:style>
  <w:style w:type="character" w:customStyle="1" w:styleId="WW8Num43z8">
    <w:name w:val="WW8Num43z8"/>
    <w:uiPriority w:val="99"/>
    <w:rsid w:val="007C7F1E"/>
  </w:style>
  <w:style w:type="character" w:customStyle="1" w:styleId="WW8Num44z0">
    <w:name w:val="WW8Num44z0"/>
    <w:uiPriority w:val="99"/>
    <w:rsid w:val="007C7F1E"/>
    <w:rPr>
      <w:rFonts w:ascii="Symbol" w:hAnsi="Symbol"/>
      <w:sz w:val="20"/>
    </w:rPr>
  </w:style>
  <w:style w:type="character" w:customStyle="1" w:styleId="WW8Num45z0">
    <w:name w:val="WW8Num45z0"/>
    <w:uiPriority w:val="99"/>
    <w:rsid w:val="007C7F1E"/>
  </w:style>
  <w:style w:type="character" w:customStyle="1" w:styleId="WW8Num45z1">
    <w:name w:val="WW8Num45z1"/>
    <w:uiPriority w:val="99"/>
    <w:rsid w:val="007C7F1E"/>
  </w:style>
  <w:style w:type="character" w:customStyle="1" w:styleId="WW8Num45z2">
    <w:name w:val="WW8Num45z2"/>
    <w:uiPriority w:val="99"/>
    <w:rsid w:val="007C7F1E"/>
  </w:style>
  <w:style w:type="character" w:customStyle="1" w:styleId="WW8Num45z3">
    <w:name w:val="WW8Num45z3"/>
    <w:uiPriority w:val="99"/>
    <w:rsid w:val="007C7F1E"/>
  </w:style>
  <w:style w:type="character" w:customStyle="1" w:styleId="WW8Num45z4">
    <w:name w:val="WW8Num45z4"/>
    <w:uiPriority w:val="99"/>
    <w:rsid w:val="007C7F1E"/>
  </w:style>
  <w:style w:type="character" w:customStyle="1" w:styleId="WW8Num45z5">
    <w:name w:val="WW8Num45z5"/>
    <w:uiPriority w:val="99"/>
    <w:rsid w:val="007C7F1E"/>
  </w:style>
  <w:style w:type="character" w:customStyle="1" w:styleId="WW8Num45z6">
    <w:name w:val="WW8Num45z6"/>
    <w:uiPriority w:val="99"/>
    <w:rsid w:val="007C7F1E"/>
  </w:style>
  <w:style w:type="character" w:customStyle="1" w:styleId="WW8Num45z7">
    <w:name w:val="WW8Num45z7"/>
    <w:uiPriority w:val="99"/>
    <w:rsid w:val="007C7F1E"/>
  </w:style>
  <w:style w:type="character" w:customStyle="1" w:styleId="WW8Num45z8">
    <w:name w:val="WW8Num45z8"/>
    <w:uiPriority w:val="99"/>
    <w:rsid w:val="007C7F1E"/>
  </w:style>
  <w:style w:type="character" w:customStyle="1" w:styleId="WW8Num46z0">
    <w:name w:val="WW8Num46z0"/>
    <w:uiPriority w:val="99"/>
    <w:rsid w:val="007C7F1E"/>
  </w:style>
  <w:style w:type="character" w:customStyle="1" w:styleId="WW8Num47z0">
    <w:name w:val="WW8Num47z0"/>
    <w:uiPriority w:val="99"/>
    <w:rsid w:val="007C7F1E"/>
  </w:style>
  <w:style w:type="character" w:customStyle="1" w:styleId="WW8Num47z1">
    <w:name w:val="WW8Num47z1"/>
    <w:uiPriority w:val="99"/>
    <w:rsid w:val="007C7F1E"/>
  </w:style>
  <w:style w:type="character" w:customStyle="1" w:styleId="WW8Num47z2">
    <w:name w:val="WW8Num47z2"/>
    <w:uiPriority w:val="99"/>
    <w:rsid w:val="007C7F1E"/>
  </w:style>
  <w:style w:type="character" w:customStyle="1" w:styleId="WW8Num47z3">
    <w:name w:val="WW8Num47z3"/>
    <w:uiPriority w:val="99"/>
    <w:rsid w:val="007C7F1E"/>
  </w:style>
  <w:style w:type="character" w:customStyle="1" w:styleId="WW8Num47z4">
    <w:name w:val="WW8Num47z4"/>
    <w:uiPriority w:val="99"/>
    <w:rsid w:val="007C7F1E"/>
  </w:style>
  <w:style w:type="character" w:customStyle="1" w:styleId="WW8Num47z5">
    <w:name w:val="WW8Num47z5"/>
    <w:uiPriority w:val="99"/>
    <w:rsid w:val="007C7F1E"/>
  </w:style>
  <w:style w:type="character" w:customStyle="1" w:styleId="WW8Num47z6">
    <w:name w:val="WW8Num47z6"/>
    <w:uiPriority w:val="99"/>
    <w:rsid w:val="007C7F1E"/>
  </w:style>
  <w:style w:type="character" w:customStyle="1" w:styleId="WW8Num47z7">
    <w:name w:val="WW8Num47z7"/>
    <w:uiPriority w:val="99"/>
    <w:rsid w:val="007C7F1E"/>
  </w:style>
  <w:style w:type="character" w:customStyle="1" w:styleId="WW8Num47z8">
    <w:name w:val="WW8Num47z8"/>
    <w:uiPriority w:val="99"/>
    <w:rsid w:val="007C7F1E"/>
  </w:style>
  <w:style w:type="character" w:customStyle="1" w:styleId="WW8Num48z0">
    <w:name w:val="WW8Num48z0"/>
    <w:uiPriority w:val="99"/>
    <w:rsid w:val="007C7F1E"/>
    <w:rPr>
      <w:sz w:val="22"/>
    </w:rPr>
  </w:style>
  <w:style w:type="character" w:customStyle="1" w:styleId="WW8Num49z0">
    <w:name w:val="WW8Num49z0"/>
    <w:uiPriority w:val="99"/>
    <w:rsid w:val="007C7F1E"/>
  </w:style>
  <w:style w:type="character" w:customStyle="1" w:styleId="WW8Num49z1">
    <w:name w:val="WW8Num49z1"/>
    <w:uiPriority w:val="99"/>
    <w:rsid w:val="007C7F1E"/>
  </w:style>
  <w:style w:type="character" w:customStyle="1" w:styleId="WW8Num49z2">
    <w:name w:val="WW8Num49z2"/>
    <w:uiPriority w:val="99"/>
    <w:rsid w:val="007C7F1E"/>
  </w:style>
  <w:style w:type="character" w:customStyle="1" w:styleId="WW8Num49z3">
    <w:name w:val="WW8Num49z3"/>
    <w:uiPriority w:val="99"/>
    <w:rsid w:val="007C7F1E"/>
  </w:style>
  <w:style w:type="character" w:customStyle="1" w:styleId="WW8Num49z4">
    <w:name w:val="WW8Num49z4"/>
    <w:uiPriority w:val="99"/>
    <w:rsid w:val="007C7F1E"/>
  </w:style>
  <w:style w:type="character" w:customStyle="1" w:styleId="WW8Num49z5">
    <w:name w:val="WW8Num49z5"/>
    <w:uiPriority w:val="99"/>
    <w:rsid w:val="007C7F1E"/>
  </w:style>
  <w:style w:type="character" w:customStyle="1" w:styleId="WW8Num49z6">
    <w:name w:val="WW8Num49z6"/>
    <w:uiPriority w:val="99"/>
    <w:rsid w:val="007C7F1E"/>
  </w:style>
  <w:style w:type="character" w:customStyle="1" w:styleId="WW8Num49z7">
    <w:name w:val="WW8Num49z7"/>
    <w:uiPriority w:val="99"/>
    <w:rsid w:val="007C7F1E"/>
  </w:style>
  <w:style w:type="character" w:customStyle="1" w:styleId="WW8Num49z8">
    <w:name w:val="WW8Num49z8"/>
    <w:uiPriority w:val="99"/>
    <w:rsid w:val="007C7F1E"/>
  </w:style>
  <w:style w:type="character" w:customStyle="1" w:styleId="WW8Num50z0">
    <w:name w:val="WW8Num50z0"/>
    <w:uiPriority w:val="99"/>
    <w:rsid w:val="007C7F1E"/>
  </w:style>
  <w:style w:type="character" w:customStyle="1" w:styleId="WW8Num50z1">
    <w:name w:val="WW8Num50z1"/>
    <w:uiPriority w:val="99"/>
    <w:rsid w:val="007C7F1E"/>
  </w:style>
  <w:style w:type="character" w:customStyle="1" w:styleId="WW8Num50z2">
    <w:name w:val="WW8Num50z2"/>
    <w:uiPriority w:val="99"/>
    <w:rsid w:val="007C7F1E"/>
  </w:style>
  <w:style w:type="character" w:customStyle="1" w:styleId="WW8Num50z3">
    <w:name w:val="WW8Num50z3"/>
    <w:uiPriority w:val="99"/>
    <w:rsid w:val="007C7F1E"/>
  </w:style>
  <w:style w:type="character" w:customStyle="1" w:styleId="WW8Num50z4">
    <w:name w:val="WW8Num50z4"/>
    <w:uiPriority w:val="99"/>
    <w:rsid w:val="007C7F1E"/>
  </w:style>
  <w:style w:type="character" w:customStyle="1" w:styleId="WW8Num50z5">
    <w:name w:val="WW8Num50z5"/>
    <w:uiPriority w:val="99"/>
    <w:rsid w:val="007C7F1E"/>
  </w:style>
  <w:style w:type="character" w:customStyle="1" w:styleId="WW8Num50z6">
    <w:name w:val="WW8Num50z6"/>
    <w:uiPriority w:val="99"/>
    <w:rsid w:val="007C7F1E"/>
  </w:style>
  <w:style w:type="character" w:customStyle="1" w:styleId="WW8Num50z7">
    <w:name w:val="WW8Num50z7"/>
    <w:uiPriority w:val="99"/>
    <w:rsid w:val="007C7F1E"/>
  </w:style>
  <w:style w:type="character" w:customStyle="1" w:styleId="WW8Num50z8">
    <w:name w:val="WW8Num50z8"/>
    <w:uiPriority w:val="99"/>
    <w:rsid w:val="007C7F1E"/>
  </w:style>
  <w:style w:type="character" w:customStyle="1" w:styleId="WW8NumSt2z0">
    <w:name w:val="WW8NumSt2z0"/>
    <w:uiPriority w:val="99"/>
    <w:rsid w:val="007C7F1E"/>
    <w:rPr>
      <w:rFonts w:ascii="Symbol" w:hAnsi="Symbol"/>
      <w:sz w:val="20"/>
    </w:rPr>
  </w:style>
  <w:style w:type="character" w:customStyle="1" w:styleId="WW8NumSt2z1">
    <w:name w:val="WW8NumSt2z1"/>
    <w:uiPriority w:val="99"/>
    <w:rsid w:val="007C7F1E"/>
    <w:rPr>
      <w:rFonts w:ascii="Courier New" w:hAnsi="Courier New"/>
    </w:rPr>
  </w:style>
  <w:style w:type="character" w:customStyle="1" w:styleId="WW8NumSt2z2">
    <w:name w:val="WW8NumSt2z2"/>
    <w:uiPriority w:val="99"/>
    <w:rsid w:val="007C7F1E"/>
    <w:rPr>
      <w:rFonts w:ascii="Wingdings" w:hAnsi="Wingdings"/>
    </w:rPr>
  </w:style>
  <w:style w:type="character" w:customStyle="1" w:styleId="Carpredefinitoparagrafo1">
    <w:name w:val="Car. predefinito paragrafo1"/>
    <w:uiPriority w:val="99"/>
    <w:rsid w:val="007C7F1E"/>
  </w:style>
  <w:style w:type="character" w:styleId="Collegamentoipertestuale">
    <w:name w:val="Hyperlink"/>
    <w:uiPriority w:val="99"/>
    <w:rsid w:val="007C7F1E"/>
    <w:rPr>
      <w:rFonts w:cs="Times New Roman"/>
      <w:color w:val="0000FF"/>
      <w:u w:val="single"/>
    </w:rPr>
  </w:style>
  <w:style w:type="character" w:styleId="Numeropagina">
    <w:name w:val="page number"/>
    <w:uiPriority w:val="99"/>
    <w:rsid w:val="007C7F1E"/>
    <w:rPr>
      <w:rFonts w:cs="Times New Roman"/>
    </w:rPr>
  </w:style>
  <w:style w:type="character" w:customStyle="1" w:styleId="Rientrocorpodeltesto2Carattere">
    <w:name w:val="Rientro corpo del testo 2 Carattere"/>
    <w:uiPriority w:val="99"/>
    <w:rsid w:val="007C7F1E"/>
    <w:rPr>
      <w:sz w:val="24"/>
    </w:rPr>
  </w:style>
  <w:style w:type="character" w:styleId="Enfasigrassetto">
    <w:name w:val="Strong"/>
    <w:uiPriority w:val="99"/>
    <w:qFormat/>
    <w:rsid w:val="007C7F1E"/>
    <w:rPr>
      <w:rFonts w:cs="Times New Roman"/>
      <w:b/>
    </w:rPr>
  </w:style>
  <w:style w:type="character" w:customStyle="1" w:styleId="TestonotadichiusuraCarattere">
    <w:name w:val="Testo nota di chiusura Carattere"/>
    <w:uiPriority w:val="99"/>
    <w:rsid w:val="007C7F1E"/>
    <w:rPr>
      <w:rFonts w:ascii="Times" w:eastAsia="Times New Roman" w:hAnsi="Times"/>
      <w:sz w:val="24"/>
    </w:rPr>
  </w:style>
  <w:style w:type="character" w:customStyle="1" w:styleId="spanboldcenterbig">
    <w:name w:val="span_bold_center_big"/>
    <w:uiPriority w:val="99"/>
    <w:rsid w:val="007C7F1E"/>
    <w:rPr>
      <w:b/>
      <w:sz w:val="36"/>
    </w:rPr>
  </w:style>
  <w:style w:type="character" w:customStyle="1" w:styleId="Corpodeltesto2Carattere">
    <w:name w:val="Corpo del testo 2 Carattere"/>
    <w:link w:val="Corpodeltesto2"/>
    <w:uiPriority w:val="99"/>
    <w:locked/>
    <w:rsid w:val="007C7F1E"/>
    <w:rPr>
      <w:sz w:val="24"/>
    </w:rPr>
  </w:style>
  <w:style w:type="character" w:customStyle="1" w:styleId="Corpodeltesto3Carattere">
    <w:name w:val="Corpo del testo 3 Carattere"/>
    <w:uiPriority w:val="99"/>
    <w:rsid w:val="007C7F1E"/>
    <w:rPr>
      <w:sz w:val="16"/>
    </w:rPr>
  </w:style>
  <w:style w:type="character" w:customStyle="1" w:styleId="TitoloCarattere">
    <w:name w:val="Titolo Carattere"/>
    <w:link w:val="Titolo"/>
    <w:uiPriority w:val="99"/>
    <w:locked/>
    <w:rsid w:val="007C7F1E"/>
    <w:rPr>
      <w:b/>
      <w:sz w:val="32"/>
    </w:rPr>
  </w:style>
  <w:style w:type="character" w:customStyle="1" w:styleId="SottotitoloCarattere">
    <w:name w:val="Sottotitolo Carattere"/>
    <w:uiPriority w:val="99"/>
    <w:rsid w:val="007C7F1E"/>
    <w:rPr>
      <w:rFonts w:ascii="Bookman Old Style" w:hAnsi="Bookman Old Style"/>
      <w:caps/>
      <w:spacing w:val="-4"/>
      <w:sz w:val="24"/>
    </w:rPr>
  </w:style>
  <w:style w:type="character" w:customStyle="1" w:styleId="TestocommentoCarattere">
    <w:name w:val="Testo commento Carattere"/>
    <w:link w:val="Testocommento"/>
    <w:uiPriority w:val="99"/>
    <w:semiHidden/>
    <w:locked/>
    <w:rsid w:val="007C7F1E"/>
  </w:style>
  <w:style w:type="paragraph" w:styleId="Testocommento">
    <w:name w:val="annotation text"/>
    <w:basedOn w:val="Normale"/>
    <w:link w:val="TestocommentoCarattere"/>
    <w:uiPriority w:val="99"/>
    <w:semiHidden/>
    <w:rsid w:val="007C7F1E"/>
    <w:pPr>
      <w:suppressAutoHyphens w:val="0"/>
      <w:spacing w:before="120" w:after="120"/>
      <w:jc w:val="both"/>
    </w:pPr>
    <w:rPr>
      <w:rFonts w:ascii="Calibri" w:eastAsia="Calibri" w:hAnsi="Calibri"/>
      <w:sz w:val="22"/>
      <w:szCs w:val="22"/>
      <w:lang w:eastAsia="en-US"/>
    </w:rPr>
  </w:style>
  <w:style w:type="character" w:customStyle="1" w:styleId="CommentTextChar1">
    <w:name w:val="Comment Text Char1"/>
    <w:uiPriority w:val="99"/>
    <w:semiHidden/>
    <w:rsid w:val="00937377"/>
    <w:rPr>
      <w:rFonts w:ascii="Times New Roman" w:eastAsia="Times New Roman" w:hAnsi="Times New Roman"/>
      <w:sz w:val="20"/>
      <w:szCs w:val="20"/>
      <w:lang w:eastAsia="zh-CN"/>
    </w:rPr>
  </w:style>
  <w:style w:type="character" w:customStyle="1" w:styleId="TestocommentoCarattere1">
    <w:name w:val="Testo commento Carattere1"/>
    <w:uiPriority w:val="99"/>
    <w:semiHidden/>
    <w:rsid w:val="007C7F1E"/>
    <w:rPr>
      <w:rFonts w:ascii="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rPr>
  </w:style>
  <w:style w:type="character" w:customStyle="1" w:styleId="CorpotestoCarattere">
    <w:name w:val="Corpo testo Carattere"/>
    <w:uiPriority w:val="99"/>
    <w:rsid w:val="007C7F1E"/>
    <w:rPr>
      <w:sz w:val="24"/>
    </w:rPr>
  </w:style>
  <w:style w:type="character" w:styleId="Enfasicorsivo">
    <w:name w:val="Emphasis"/>
    <w:uiPriority w:val="99"/>
    <w:qFormat/>
    <w:rsid w:val="007C7F1E"/>
    <w:rPr>
      <w:rFonts w:cs="Times New Roman"/>
      <w:i/>
    </w:rPr>
  </w:style>
  <w:style w:type="character" w:customStyle="1" w:styleId="TxBrp2Carattere">
    <w:name w:val="TxBr_p2 Carattere"/>
    <w:uiPriority w:val="99"/>
    <w:rsid w:val="007C7F1E"/>
    <w:rPr>
      <w:sz w:val="24"/>
      <w:lang w:val="en-US"/>
    </w:rPr>
  </w:style>
  <w:style w:type="character" w:customStyle="1" w:styleId="IntestazioneCarattere">
    <w:name w:val="Intestazione Carattere"/>
    <w:uiPriority w:val="99"/>
    <w:rsid w:val="007C7F1E"/>
    <w:rPr>
      <w:sz w:val="24"/>
    </w:rPr>
  </w:style>
  <w:style w:type="character" w:customStyle="1" w:styleId="TestonormaleCarattere">
    <w:name w:val="Testo normale Carattere"/>
    <w:uiPriority w:val="99"/>
    <w:rsid w:val="007C7F1E"/>
    <w:rPr>
      <w:rFonts w:ascii="Calibri" w:eastAsia="Times New Roman" w:hAnsi="Calibri"/>
      <w:sz w:val="22"/>
    </w:rPr>
  </w:style>
  <w:style w:type="character" w:customStyle="1" w:styleId="A6">
    <w:name w:val="A6"/>
    <w:uiPriority w:val="99"/>
    <w:rsid w:val="007C7F1E"/>
    <w:rPr>
      <w:color w:val="000000"/>
      <w:sz w:val="15"/>
    </w:rPr>
  </w:style>
  <w:style w:type="character" w:customStyle="1" w:styleId="Caratteredinumerazione">
    <w:name w:val="Carattere di numerazione"/>
    <w:uiPriority w:val="99"/>
    <w:rsid w:val="007C7F1E"/>
  </w:style>
  <w:style w:type="character" w:customStyle="1" w:styleId="Corpodeltesto2Carattere1">
    <w:name w:val="Corpo del testo 2 Carattere1"/>
    <w:uiPriority w:val="99"/>
    <w:rsid w:val="007C7F1E"/>
    <w:rPr>
      <w:sz w:val="24"/>
    </w:rPr>
  </w:style>
  <w:style w:type="character" w:customStyle="1" w:styleId="Punti">
    <w:name w:val="Punti"/>
    <w:uiPriority w:val="99"/>
    <w:rsid w:val="007C7F1E"/>
    <w:rPr>
      <w:rFonts w:ascii="OpenSymbol" w:eastAsia="Times New Roman" w:hAnsi="OpenSymbol"/>
    </w:rPr>
  </w:style>
  <w:style w:type="paragraph" w:customStyle="1" w:styleId="Titolo10">
    <w:name w:val="Titolo1"/>
    <w:basedOn w:val="Normale"/>
    <w:next w:val="Sottotitolo"/>
    <w:uiPriority w:val="99"/>
    <w:rsid w:val="007C7F1E"/>
    <w:pPr>
      <w:jc w:val="center"/>
    </w:pPr>
    <w:rPr>
      <w:b/>
      <w:bCs/>
      <w:sz w:val="32"/>
      <w:szCs w:val="32"/>
    </w:rPr>
  </w:style>
  <w:style w:type="paragraph" w:styleId="Sottotitolo">
    <w:name w:val="Subtitle"/>
    <w:basedOn w:val="Normale"/>
    <w:next w:val="Corpotesto"/>
    <w:link w:val="SottotitoloCarattere1"/>
    <w:uiPriority w:val="99"/>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link w:val="Sottotitolo"/>
    <w:uiPriority w:val="99"/>
    <w:locked/>
    <w:rsid w:val="007C7F1E"/>
    <w:rPr>
      <w:rFonts w:ascii="Bookman Old Style" w:hAnsi="Bookman Old Style" w:cs="Bookman Old Style"/>
      <w:caps/>
      <w:spacing w:val="-4"/>
      <w:sz w:val="24"/>
      <w:szCs w:val="24"/>
      <w:lang w:eastAsia="zh-CN"/>
    </w:rPr>
  </w:style>
  <w:style w:type="paragraph" w:styleId="Corpotesto">
    <w:name w:val="Body Text"/>
    <w:basedOn w:val="Normale"/>
    <w:link w:val="CorpotestoCarattere1"/>
    <w:uiPriority w:val="99"/>
    <w:rsid w:val="007C7F1E"/>
    <w:pPr>
      <w:spacing w:after="120"/>
    </w:pPr>
  </w:style>
  <w:style w:type="character" w:customStyle="1" w:styleId="CorpotestoCarattere1">
    <w:name w:val="Corpo testo Carattere1"/>
    <w:link w:val="Corpotesto"/>
    <w:uiPriority w:val="99"/>
    <w:locked/>
    <w:rsid w:val="007C7F1E"/>
    <w:rPr>
      <w:rFonts w:ascii="Times New Roman" w:hAnsi="Times New Roman" w:cs="Times New Roman"/>
      <w:sz w:val="24"/>
      <w:szCs w:val="24"/>
      <w:lang w:eastAsia="zh-CN"/>
    </w:rPr>
  </w:style>
  <w:style w:type="paragraph" w:styleId="Elenco">
    <w:name w:val="List"/>
    <w:basedOn w:val="Corpotesto"/>
    <w:uiPriority w:val="99"/>
    <w:rsid w:val="007C7F1E"/>
    <w:rPr>
      <w:rFonts w:cs="Mangal"/>
    </w:rPr>
  </w:style>
  <w:style w:type="paragraph" w:styleId="Didascalia">
    <w:name w:val="caption"/>
    <w:basedOn w:val="Normale"/>
    <w:uiPriority w:val="99"/>
    <w:qFormat/>
    <w:rsid w:val="007C7F1E"/>
    <w:pPr>
      <w:suppressLineNumbers/>
      <w:spacing w:before="120" w:after="120"/>
    </w:pPr>
    <w:rPr>
      <w:rFonts w:cs="Mangal"/>
      <w:i/>
      <w:iCs/>
    </w:rPr>
  </w:style>
  <w:style w:type="paragraph" w:customStyle="1" w:styleId="Indice">
    <w:name w:val="Indice"/>
    <w:basedOn w:val="Normale"/>
    <w:uiPriority w:val="99"/>
    <w:rsid w:val="007C7F1E"/>
    <w:pPr>
      <w:suppressLineNumbers/>
    </w:pPr>
    <w:rPr>
      <w:rFonts w:cs="Mangal"/>
    </w:rPr>
  </w:style>
  <w:style w:type="paragraph" w:customStyle="1" w:styleId="Intestazione1">
    <w:name w:val="Intestazione1"/>
    <w:basedOn w:val="Normale"/>
    <w:next w:val="Corpotesto"/>
    <w:uiPriority w:val="99"/>
    <w:rsid w:val="007C7F1E"/>
    <w:pPr>
      <w:keepNext/>
      <w:spacing w:before="240" w:after="120"/>
    </w:pPr>
    <w:rPr>
      <w:rFonts w:ascii="Arial" w:eastAsia="Microsoft YaHei" w:hAnsi="Arial" w:cs="Mangal"/>
      <w:sz w:val="28"/>
      <w:szCs w:val="28"/>
    </w:rPr>
  </w:style>
  <w:style w:type="paragraph" w:customStyle="1" w:styleId="Didascalia1">
    <w:name w:val="Didascalia1"/>
    <w:basedOn w:val="Normale"/>
    <w:uiPriority w:val="99"/>
    <w:rsid w:val="007C7F1E"/>
    <w:pPr>
      <w:suppressLineNumbers/>
      <w:spacing w:before="120" w:after="120"/>
    </w:pPr>
    <w:rPr>
      <w:rFonts w:cs="Mangal"/>
      <w:i/>
      <w:iCs/>
    </w:rPr>
  </w:style>
  <w:style w:type="paragraph" w:styleId="Intestazione">
    <w:name w:val="header"/>
    <w:basedOn w:val="Normale"/>
    <w:link w:val="IntestazioneCarattere1"/>
    <w:uiPriority w:val="99"/>
    <w:rsid w:val="007C7F1E"/>
    <w:pPr>
      <w:tabs>
        <w:tab w:val="center" w:pos="4819"/>
        <w:tab w:val="right" w:pos="9638"/>
      </w:tabs>
    </w:pPr>
  </w:style>
  <w:style w:type="character" w:customStyle="1" w:styleId="IntestazioneCarattere1">
    <w:name w:val="Intestazione Carattere1"/>
    <w:link w:val="Intestazione"/>
    <w:uiPriority w:val="99"/>
    <w:locked/>
    <w:rsid w:val="007C7F1E"/>
    <w:rPr>
      <w:rFonts w:ascii="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link w:val="Pidipagina"/>
    <w:uiPriority w:val="99"/>
    <w:locked/>
    <w:rsid w:val="007C7F1E"/>
    <w:rPr>
      <w:rFonts w:ascii="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link w:val="Testofumetto"/>
    <w:uiPriority w:val="99"/>
    <w:locked/>
    <w:rsid w:val="007C7F1E"/>
    <w:rPr>
      <w:rFonts w:ascii="Tahoma" w:hAnsi="Tahoma" w:cs="Tahoma"/>
      <w:sz w:val="16"/>
      <w:szCs w:val="16"/>
      <w:lang w:eastAsia="zh-CN"/>
    </w:rPr>
  </w:style>
  <w:style w:type="paragraph" w:customStyle="1" w:styleId="Testodelblocco1">
    <w:name w:val="Testo del blocco1"/>
    <w:basedOn w:val="Normale"/>
    <w:uiPriority w:val="99"/>
    <w:rsid w:val="007C7F1E"/>
    <w:pPr>
      <w:ind w:left="-284" w:right="46"/>
    </w:pPr>
  </w:style>
  <w:style w:type="paragraph" w:customStyle="1" w:styleId="Rientrocorpodeltesto31">
    <w:name w:val="Rientro corpo del testo 31"/>
    <w:basedOn w:val="Normale"/>
    <w:uiPriority w:val="99"/>
    <w:rsid w:val="007C7F1E"/>
    <w:pPr>
      <w:ind w:firstLine="360"/>
      <w:jc w:val="both"/>
    </w:pPr>
  </w:style>
  <w:style w:type="paragraph" w:styleId="Rientrocorpodeltesto">
    <w:name w:val="Body Text Indent"/>
    <w:basedOn w:val="Normale"/>
    <w:link w:val="RientrocorpodeltestoCarattere"/>
    <w:uiPriority w:val="99"/>
    <w:rsid w:val="007C7F1E"/>
    <w:pPr>
      <w:spacing w:after="120"/>
      <w:ind w:left="283"/>
    </w:pPr>
  </w:style>
  <w:style w:type="character" w:customStyle="1" w:styleId="RientrocorpodeltestoCarattere">
    <w:name w:val="Rientro corpo del testo Carattere"/>
    <w:link w:val="Rientrocorpodeltesto"/>
    <w:uiPriority w:val="99"/>
    <w:locked/>
    <w:rsid w:val="007C7F1E"/>
    <w:rPr>
      <w:rFonts w:ascii="Times New Roman" w:hAnsi="Times New Roman" w:cs="Times New Roman"/>
      <w:sz w:val="24"/>
      <w:szCs w:val="24"/>
      <w:lang w:eastAsia="zh-CN"/>
    </w:rPr>
  </w:style>
  <w:style w:type="paragraph" w:customStyle="1" w:styleId="Cc">
    <w:name w:val="Cc"/>
    <w:basedOn w:val="Corpotesto"/>
    <w:uiPriority w:val="99"/>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uiPriority w:val="99"/>
    <w:rsid w:val="007C7F1E"/>
    <w:pPr>
      <w:spacing w:after="120" w:line="480" w:lineRule="auto"/>
      <w:ind w:left="283"/>
    </w:pPr>
  </w:style>
  <w:style w:type="paragraph" w:styleId="Paragrafoelenco">
    <w:name w:val="List Paragraph"/>
    <w:basedOn w:val="Normale"/>
    <w:uiPriority w:val="99"/>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uiPriority w:val="99"/>
    <w:rsid w:val="007C7F1E"/>
    <w:pPr>
      <w:overflowPunct w:val="0"/>
      <w:autoSpaceDE w:val="0"/>
    </w:pPr>
    <w:rPr>
      <w:rFonts w:ascii="Times" w:eastAsia="Calibri" w:hAnsi="Times" w:cs="Times"/>
    </w:rPr>
  </w:style>
  <w:style w:type="character" w:customStyle="1" w:styleId="TestonotadichiusuraCarattere1">
    <w:name w:val="Testo nota di chiusura Carattere1"/>
    <w:link w:val="Testonotadichiusura"/>
    <w:uiPriority w:val="99"/>
    <w:locked/>
    <w:rsid w:val="007C7F1E"/>
    <w:rPr>
      <w:rFonts w:ascii="Times" w:eastAsia="Times New Roman" w:hAnsi="Times" w:cs="Times"/>
      <w:sz w:val="24"/>
      <w:szCs w:val="24"/>
      <w:lang w:eastAsia="zh-CN"/>
    </w:rPr>
  </w:style>
  <w:style w:type="paragraph" w:customStyle="1" w:styleId="Corpodeltesto23">
    <w:name w:val="Corpo del testo 23"/>
    <w:basedOn w:val="Normale"/>
    <w:uiPriority w:val="99"/>
    <w:rsid w:val="007C7F1E"/>
    <w:pPr>
      <w:spacing w:after="120" w:line="480" w:lineRule="auto"/>
    </w:pPr>
  </w:style>
  <w:style w:type="paragraph" w:customStyle="1" w:styleId="Corpodeltesto33">
    <w:name w:val="Corpo del testo 33"/>
    <w:basedOn w:val="Normale"/>
    <w:uiPriority w:val="99"/>
    <w:rsid w:val="007C7F1E"/>
    <w:pPr>
      <w:spacing w:after="120"/>
    </w:pPr>
    <w:rPr>
      <w:sz w:val="16"/>
      <w:szCs w:val="16"/>
    </w:rPr>
  </w:style>
  <w:style w:type="paragraph" w:customStyle="1" w:styleId="TxBrp2">
    <w:name w:val="TxBr_p2"/>
    <w:basedOn w:val="Normale"/>
    <w:uiPriority w:val="99"/>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uiPriority w:val="99"/>
    <w:rsid w:val="007C7F1E"/>
    <w:rPr>
      <w:sz w:val="20"/>
      <w:szCs w:val="20"/>
    </w:rPr>
  </w:style>
  <w:style w:type="paragraph" w:customStyle="1" w:styleId="font5">
    <w:name w:val="font5"/>
    <w:basedOn w:val="Normale"/>
    <w:uiPriority w:val="99"/>
    <w:rsid w:val="007C7F1E"/>
    <w:pPr>
      <w:spacing w:before="280" w:after="280"/>
    </w:pPr>
    <w:rPr>
      <w:rFonts w:eastAsia="Calibri"/>
      <w:b/>
      <w:bCs/>
      <w:sz w:val="20"/>
      <w:szCs w:val="20"/>
    </w:rPr>
  </w:style>
  <w:style w:type="paragraph" w:customStyle="1" w:styleId="LO-Normal">
    <w:name w:val="LO-Normal"/>
    <w:basedOn w:val="Normale"/>
    <w:uiPriority w:val="99"/>
    <w:rsid w:val="007C7F1E"/>
    <w:pPr>
      <w:jc w:val="both"/>
    </w:pPr>
    <w:rPr>
      <w:rFonts w:ascii="MS Serif" w:hAnsi="MS Serif" w:cs="MS Serif"/>
      <w:sz w:val="22"/>
      <w:szCs w:val="20"/>
    </w:rPr>
  </w:style>
  <w:style w:type="paragraph" w:customStyle="1" w:styleId="Corpodeltesto21">
    <w:name w:val="Corpo del testo 21"/>
    <w:basedOn w:val="Normale"/>
    <w:uiPriority w:val="99"/>
    <w:rsid w:val="007C7F1E"/>
    <w:pPr>
      <w:jc w:val="both"/>
    </w:pPr>
  </w:style>
  <w:style w:type="paragraph" w:customStyle="1" w:styleId="xl69">
    <w:name w:val="xl69"/>
    <w:basedOn w:val="Normale"/>
    <w:uiPriority w:val="99"/>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Calibri" w:hAnsi="Arial Unicode MS" w:cs="Arial Unicode MS"/>
    </w:rPr>
  </w:style>
  <w:style w:type="paragraph" w:customStyle="1" w:styleId="Default">
    <w:name w:val="Default"/>
    <w:uiPriority w:val="99"/>
    <w:rsid w:val="007C7F1E"/>
    <w:pPr>
      <w:suppressAutoHyphens/>
      <w:autoSpaceDE w:val="0"/>
    </w:pPr>
    <w:rPr>
      <w:rFonts w:ascii="Times New Roman" w:eastAsia="Times New Roman" w:hAnsi="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uiPriority w:val="99"/>
    <w:rsid w:val="007C7F1E"/>
    <w:pPr>
      <w:pBdr>
        <w:top w:val="none" w:sz="0" w:space="0" w:color="000000"/>
        <w:left w:val="single" w:sz="4" w:space="0" w:color="000000"/>
        <w:bottom w:val="none" w:sz="0" w:space="0" w:color="000000"/>
        <w:right w:val="single" w:sz="4" w:space="0" w:color="000000"/>
      </w:pBdr>
      <w:spacing w:before="280" w:after="280"/>
      <w:jc w:val="center"/>
    </w:pPr>
    <w:rPr>
      <w:rFonts w:eastAsia="Calibri"/>
      <w:sz w:val="18"/>
      <w:szCs w:val="18"/>
    </w:rPr>
  </w:style>
  <w:style w:type="paragraph" w:customStyle="1" w:styleId="xl68">
    <w:name w:val="xl68"/>
    <w:basedOn w:val="Normale"/>
    <w:uiPriority w:val="99"/>
    <w:rsid w:val="007C7F1E"/>
    <w:pPr>
      <w:pBdr>
        <w:top w:val="none" w:sz="0" w:space="0" w:color="000000"/>
        <w:left w:val="none" w:sz="0" w:space="0" w:color="000000"/>
        <w:bottom w:val="single" w:sz="8" w:space="0" w:color="000000"/>
        <w:right w:val="single" w:sz="8" w:space="0" w:color="000000"/>
      </w:pBdr>
      <w:spacing w:before="280" w:after="280"/>
    </w:pPr>
    <w:rPr>
      <w:rFonts w:eastAsia="Calibri"/>
      <w:b/>
      <w:bCs/>
      <w:sz w:val="18"/>
      <w:szCs w:val="18"/>
    </w:rPr>
  </w:style>
  <w:style w:type="paragraph" w:customStyle="1" w:styleId="Corpodeltesto31">
    <w:name w:val="Corpo del testo 31"/>
    <w:basedOn w:val="Normale"/>
    <w:uiPriority w:val="99"/>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link w:val="Testonotaapidipagina"/>
    <w:uiPriority w:val="99"/>
    <w:locked/>
    <w:rsid w:val="007C7F1E"/>
    <w:rPr>
      <w:rFonts w:ascii="Times New Roman" w:hAnsi="Times New Roman" w:cs="Times New Roman"/>
      <w:sz w:val="20"/>
      <w:szCs w:val="20"/>
      <w:lang w:eastAsia="zh-CN"/>
    </w:rPr>
  </w:style>
  <w:style w:type="paragraph" w:customStyle="1" w:styleId="Rientrocorpodeltesto21">
    <w:name w:val="Rientro corpo del testo 21"/>
    <w:basedOn w:val="Normale"/>
    <w:uiPriority w:val="99"/>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uiPriority w:val="99"/>
    <w:rsid w:val="007C7F1E"/>
    <w:pPr>
      <w:spacing w:after="120"/>
      <w:ind w:left="283"/>
    </w:pPr>
    <w:rPr>
      <w:sz w:val="16"/>
      <w:szCs w:val="16"/>
    </w:rPr>
  </w:style>
  <w:style w:type="paragraph" w:customStyle="1" w:styleId="Rientrocorpodeltesto22">
    <w:name w:val="Rientro corpo del testo 22"/>
    <w:basedOn w:val="Normale"/>
    <w:uiPriority w:val="99"/>
    <w:rsid w:val="007C7F1E"/>
    <w:pPr>
      <w:ind w:left="720" w:hanging="360"/>
      <w:jc w:val="both"/>
    </w:pPr>
    <w:rPr>
      <w:sz w:val="22"/>
    </w:rPr>
  </w:style>
  <w:style w:type="paragraph" w:customStyle="1" w:styleId="Body">
    <w:name w:val="Body"/>
    <w:basedOn w:val="Normale"/>
    <w:uiPriority w:val="99"/>
    <w:rsid w:val="007C7F1E"/>
    <w:pPr>
      <w:spacing w:after="260" w:line="260" w:lineRule="exact"/>
      <w:jc w:val="both"/>
    </w:pPr>
    <w:rPr>
      <w:rFonts w:ascii="Times" w:hAnsi="Times" w:cs="Times"/>
      <w:sz w:val="22"/>
      <w:szCs w:val="20"/>
    </w:rPr>
  </w:style>
  <w:style w:type="paragraph" w:customStyle="1" w:styleId="Testonormale1">
    <w:name w:val="Testo normale1"/>
    <w:basedOn w:val="Normale"/>
    <w:uiPriority w:val="99"/>
    <w:rsid w:val="007C7F1E"/>
    <w:rPr>
      <w:rFonts w:ascii="Calibri" w:eastAsia="Calibri" w:hAnsi="Calibri" w:cs="Calibri"/>
      <w:sz w:val="22"/>
      <w:szCs w:val="22"/>
    </w:rPr>
  </w:style>
  <w:style w:type="paragraph" w:customStyle="1" w:styleId="Corpodeltesto32">
    <w:name w:val="Corpo del testo 32"/>
    <w:basedOn w:val="Normale"/>
    <w:uiPriority w:val="99"/>
    <w:rsid w:val="007C7F1E"/>
    <w:pPr>
      <w:jc w:val="both"/>
    </w:pPr>
    <w:rPr>
      <w:sz w:val="22"/>
    </w:rPr>
  </w:style>
  <w:style w:type="paragraph" w:customStyle="1" w:styleId="Corpodeltesto22">
    <w:name w:val="Corpo del testo 22"/>
    <w:basedOn w:val="Normale"/>
    <w:uiPriority w:val="99"/>
    <w:rsid w:val="007C7F1E"/>
    <w:pPr>
      <w:spacing w:line="360" w:lineRule="auto"/>
      <w:jc w:val="both"/>
    </w:pPr>
  </w:style>
  <w:style w:type="paragraph" w:customStyle="1" w:styleId="Pa47">
    <w:name w:val="Pa47"/>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uiPriority w:val="99"/>
    <w:rsid w:val="007C7F1E"/>
    <w:pPr>
      <w:suppressLineNumbers/>
    </w:pPr>
  </w:style>
  <w:style w:type="paragraph" w:customStyle="1" w:styleId="Intestazionetabella">
    <w:name w:val="Intestazione tabella"/>
    <w:basedOn w:val="Contenutotabella"/>
    <w:uiPriority w:val="99"/>
    <w:rsid w:val="007C7F1E"/>
    <w:pPr>
      <w:jc w:val="center"/>
    </w:pPr>
    <w:rPr>
      <w:b/>
      <w:bCs/>
    </w:rPr>
  </w:style>
  <w:style w:type="paragraph" w:customStyle="1" w:styleId="usoboll1">
    <w:name w:val="usoboll1"/>
    <w:basedOn w:val="Normale"/>
    <w:uiPriority w:val="99"/>
    <w:rsid w:val="007C7F1E"/>
    <w:pPr>
      <w:widowControl w:val="0"/>
      <w:suppressAutoHyphens w:val="0"/>
      <w:spacing w:line="482" w:lineRule="exact"/>
      <w:jc w:val="both"/>
    </w:pPr>
    <w:rPr>
      <w:szCs w:val="20"/>
    </w:rPr>
  </w:style>
  <w:style w:type="paragraph" w:customStyle="1" w:styleId="WW-Corpodeltesto2">
    <w:name w:val="WW-Corpo del testo 2"/>
    <w:basedOn w:val="Normale"/>
    <w:uiPriority w:val="99"/>
    <w:rsid w:val="007C7F1E"/>
    <w:pPr>
      <w:spacing w:line="240" w:lineRule="atLeast"/>
      <w:jc w:val="both"/>
    </w:pPr>
    <w:rPr>
      <w:rFonts w:ascii="Arial Narrow" w:hAnsi="Arial Narrow" w:cs="Arial Narrow"/>
      <w:sz w:val="22"/>
    </w:rPr>
  </w:style>
  <w:style w:type="paragraph" w:customStyle="1" w:styleId="Corpodeltesto24">
    <w:name w:val="Corpo del testo 24"/>
    <w:basedOn w:val="Normale"/>
    <w:uiPriority w:val="99"/>
    <w:rsid w:val="007C7F1E"/>
    <w:pPr>
      <w:suppressAutoHyphens w:val="0"/>
      <w:spacing w:after="120" w:line="480" w:lineRule="auto"/>
    </w:pPr>
  </w:style>
  <w:style w:type="paragraph" w:customStyle="1" w:styleId="Titolotabella">
    <w:name w:val="Titolo tabella"/>
    <w:basedOn w:val="Contenutotabella"/>
    <w:uiPriority w:val="99"/>
    <w:rsid w:val="007C7F1E"/>
    <w:pPr>
      <w:jc w:val="center"/>
    </w:pPr>
    <w:rPr>
      <w:b/>
      <w:bCs/>
    </w:rPr>
  </w:style>
  <w:style w:type="character" w:styleId="Rimandonotaapidipagina">
    <w:name w:val="footnote reference"/>
    <w:uiPriority w:val="99"/>
    <w:rsid w:val="007C7F1E"/>
    <w:rPr>
      <w:rFonts w:cs="Times New Roman"/>
      <w:shd w:val="clear" w:color="auto" w:fill="auto"/>
      <w:vertAlign w:val="superscript"/>
    </w:rPr>
  </w:style>
  <w:style w:type="paragraph" w:customStyle="1" w:styleId="NormalBold">
    <w:name w:val="NormalBold"/>
    <w:basedOn w:val="Normale"/>
    <w:link w:val="NormalBoldChar"/>
    <w:uiPriority w:val="99"/>
    <w:rsid w:val="007C7F1E"/>
    <w:pPr>
      <w:widowControl w:val="0"/>
      <w:suppressAutoHyphens w:val="0"/>
    </w:pPr>
    <w:rPr>
      <w:b/>
      <w:szCs w:val="20"/>
      <w:lang w:eastAsia="it-IT"/>
    </w:rPr>
  </w:style>
  <w:style w:type="character" w:customStyle="1" w:styleId="NormalBoldChar">
    <w:name w:val="NormalBold Char"/>
    <w:link w:val="NormalBold"/>
    <w:uiPriority w:val="99"/>
    <w:locked/>
    <w:rsid w:val="007C7F1E"/>
    <w:rPr>
      <w:rFonts w:ascii="Times New Roman" w:hAnsi="Times New Roman"/>
      <w:b/>
      <w:sz w:val="24"/>
      <w:lang w:eastAsia="it-IT"/>
    </w:rPr>
  </w:style>
  <w:style w:type="character" w:customStyle="1" w:styleId="DeltaViewInsertion">
    <w:name w:val="DeltaView Insertion"/>
    <w:uiPriority w:val="99"/>
    <w:rsid w:val="007C7F1E"/>
    <w:rPr>
      <w:b/>
      <w:i/>
      <w:spacing w:val="0"/>
    </w:rPr>
  </w:style>
  <w:style w:type="paragraph" w:customStyle="1" w:styleId="Text1">
    <w:name w:val="Text 1"/>
    <w:basedOn w:val="Normale"/>
    <w:uiPriority w:val="99"/>
    <w:rsid w:val="007C7F1E"/>
    <w:pPr>
      <w:numPr>
        <w:numId w:val="7"/>
      </w:numPr>
      <w:suppressAutoHyphens w:val="0"/>
      <w:spacing w:before="120" w:after="120"/>
      <w:jc w:val="both"/>
    </w:pPr>
    <w:rPr>
      <w:rFonts w:eastAsia="Calibri"/>
      <w:szCs w:val="22"/>
      <w:lang w:eastAsia="it-IT"/>
    </w:rPr>
  </w:style>
  <w:style w:type="paragraph" w:customStyle="1" w:styleId="NormalLeft">
    <w:name w:val="Normal Left"/>
    <w:basedOn w:val="Normale"/>
    <w:uiPriority w:val="99"/>
    <w:rsid w:val="007C7F1E"/>
    <w:pPr>
      <w:numPr>
        <w:numId w:val="9"/>
      </w:numPr>
      <w:suppressAutoHyphens w:val="0"/>
      <w:spacing w:before="120" w:after="120"/>
    </w:pPr>
    <w:rPr>
      <w:rFonts w:eastAsia="Calibri"/>
      <w:szCs w:val="22"/>
      <w:lang w:eastAsia="it-IT"/>
    </w:rPr>
  </w:style>
  <w:style w:type="paragraph" w:customStyle="1" w:styleId="Tiret0">
    <w:name w:val="Tiret 0"/>
    <w:basedOn w:val="Normale"/>
    <w:uiPriority w:val="99"/>
    <w:rsid w:val="007C7F1E"/>
    <w:pPr>
      <w:numPr>
        <w:numId w:val="8"/>
      </w:numPr>
      <w:suppressAutoHyphens w:val="0"/>
      <w:spacing w:before="120" w:after="120"/>
      <w:jc w:val="both"/>
    </w:pPr>
    <w:rPr>
      <w:rFonts w:eastAsia="Calibri"/>
      <w:szCs w:val="22"/>
      <w:lang w:eastAsia="it-IT"/>
    </w:rPr>
  </w:style>
  <w:style w:type="paragraph" w:customStyle="1" w:styleId="Tiret1">
    <w:name w:val="Tiret 1"/>
    <w:basedOn w:val="Normale"/>
    <w:uiPriority w:val="99"/>
    <w:rsid w:val="007C7F1E"/>
    <w:pPr>
      <w:numPr>
        <w:ilvl w:val="1"/>
        <w:numId w:val="8"/>
      </w:numPr>
      <w:tabs>
        <w:tab w:val="num" w:pos="1417"/>
      </w:tabs>
      <w:suppressAutoHyphens w:val="0"/>
      <w:spacing w:before="120" w:after="120"/>
      <w:ind w:left="1417" w:hanging="567"/>
      <w:jc w:val="both"/>
    </w:pPr>
    <w:rPr>
      <w:rFonts w:eastAsia="Calibri"/>
      <w:szCs w:val="22"/>
      <w:lang w:eastAsia="it-IT"/>
    </w:rPr>
  </w:style>
  <w:style w:type="paragraph" w:customStyle="1" w:styleId="NumPar1">
    <w:name w:val="NumPar 1"/>
    <w:basedOn w:val="Normale"/>
    <w:next w:val="Text1"/>
    <w:uiPriority w:val="99"/>
    <w:rsid w:val="007C7F1E"/>
    <w:pPr>
      <w:numPr>
        <w:ilvl w:val="2"/>
        <w:numId w:val="8"/>
      </w:numPr>
      <w:suppressAutoHyphens w:val="0"/>
      <w:spacing w:before="120" w:after="120"/>
      <w:jc w:val="both"/>
    </w:pPr>
    <w:rPr>
      <w:rFonts w:eastAsia="Calibri"/>
      <w:szCs w:val="22"/>
      <w:lang w:eastAsia="it-IT"/>
    </w:rPr>
  </w:style>
  <w:style w:type="paragraph" w:customStyle="1" w:styleId="NumPar2">
    <w:name w:val="NumPar 2"/>
    <w:basedOn w:val="Normale"/>
    <w:next w:val="Text1"/>
    <w:uiPriority w:val="99"/>
    <w:rsid w:val="007C7F1E"/>
    <w:pPr>
      <w:numPr>
        <w:ilvl w:val="3"/>
        <w:numId w:val="8"/>
      </w:numPr>
      <w:suppressAutoHyphens w:val="0"/>
      <w:spacing w:before="120" w:after="120"/>
      <w:jc w:val="both"/>
    </w:pPr>
    <w:rPr>
      <w:rFonts w:eastAsia="Calibri"/>
      <w:szCs w:val="22"/>
      <w:lang w:eastAsia="it-IT"/>
    </w:rPr>
  </w:style>
  <w:style w:type="paragraph" w:customStyle="1" w:styleId="NumPar3">
    <w:name w:val="NumPar 3"/>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NumPar4">
    <w:name w:val="NumPar 4"/>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ChapterTitle">
    <w:name w:val="ChapterTitle"/>
    <w:basedOn w:val="Normale"/>
    <w:next w:val="Normale"/>
    <w:uiPriority w:val="99"/>
    <w:rsid w:val="007C7F1E"/>
    <w:pPr>
      <w:keepNext/>
      <w:suppressAutoHyphens w:val="0"/>
      <w:spacing w:before="120" w:after="360"/>
      <w:jc w:val="center"/>
    </w:pPr>
    <w:rPr>
      <w:rFonts w:eastAsia="Calibri"/>
      <w:b/>
      <w:sz w:val="32"/>
      <w:szCs w:val="22"/>
      <w:lang w:eastAsia="it-IT"/>
    </w:rPr>
  </w:style>
  <w:style w:type="paragraph" w:customStyle="1" w:styleId="SectionTitle">
    <w:name w:val="SectionTitle"/>
    <w:basedOn w:val="Normale"/>
    <w:next w:val="Titolo1"/>
    <w:uiPriority w:val="99"/>
    <w:rsid w:val="007C7F1E"/>
    <w:pPr>
      <w:keepNext/>
      <w:suppressAutoHyphens w:val="0"/>
      <w:spacing w:before="120" w:after="360"/>
      <w:jc w:val="center"/>
    </w:pPr>
    <w:rPr>
      <w:rFonts w:eastAsia="Calibri"/>
      <w:b/>
      <w:smallCaps/>
      <w:sz w:val="28"/>
      <w:szCs w:val="22"/>
      <w:lang w:eastAsia="it-IT"/>
    </w:rPr>
  </w:style>
  <w:style w:type="paragraph" w:customStyle="1" w:styleId="Annexetitre">
    <w:name w:val="Annexe titre"/>
    <w:basedOn w:val="Normale"/>
    <w:next w:val="Normale"/>
    <w:uiPriority w:val="99"/>
    <w:rsid w:val="007C7F1E"/>
    <w:pPr>
      <w:suppressAutoHyphens w:val="0"/>
      <w:spacing w:before="120" w:after="120"/>
      <w:jc w:val="center"/>
    </w:pPr>
    <w:rPr>
      <w:rFonts w:eastAsia="Calibri"/>
      <w:b/>
      <w:szCs w:val="22"/>
      <w:u w:val="single"/>
      <w:lang w:eastAsia="it-IT"/>
    </w:rPr>
  </w:style>
  <w:style w:type="paragraph" w:customStyle="1" w:styleId="Titrearticle">
    <w:name w:val="Titre article"/>
    <w:basedOn w:val="Normale"/>
    <w:next w:val="Normale"/>
    <w:uiPriority w:val="99"/>
    <w:rsid w:val="007C7F1E"/>
    <w:pPr>
      <w:keepNext/>
      <w:suppressAutoHyphens w:val="0"/>
      <w:spacing w:before="360" w:after="120"/>
      <w:jc w:val="center"/>
    </w:pPr>
    <w:rPr>
      <w:rFonts w:eastAsia="Calibri"/>
      <w:i/>
      <w:szCs w:val="22"/>
      <w:lang w:eastAsia="it-IT"/>
    </w:rPr>
  </w:style>
  <w:style w:type="table" w:styleId="Grigliatabella">
    <w:name w:val="Table Grid"/>
    <w:basedOn w:val="Tabellanormale"/>
    <w:uiPriority w:val="99"/>
    <w:rsid w:val="007C7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rsid w:val="007C7F1E"/>
    <w:rPr>
      <w:b/>
      <w:bCs/>
    </w:rPr>
  </w:style>
  <w:style w:type="character" w:customStyle="1" w:styleId="SoggettocommentoCarattere">
    <w:name w:val="Soggetto commento Carattere"/>
    <w:link w:val="Soggettocommento"/>
    <w:uiPriority w:val="99"/>
    <w:semiHidden/>
    <w:locked/>
    <w:rsid w:val="007C7F1E"/>
    <w:rPr>
      <w:rFonts w:ascii="Times New Roman" w:hAnsi="Times New Roman" w:cs="Times New Roman"/>
      <w:b/>
      <w:bCs/>
      <w:sz w:val="20"/>
      <w:szCs w:val="20"/>
      <w:lang w:eastAsia="zh-CN"/>
    </w:rPr>
  </w:style>
  <w:style w:type="paragraph" w:customStyle="1" w:styleId="western">
    <w:name w:val="western"/>
    <w:basedOn w:val="Normale"/>
    <w:uiPriority w:val="99"/>
    <w:rsid w:val="007C7F1E"/>
    <w:pPr>
      <w:suppressAutoHyphens w:val="0"/>
      <w:spacing w:before="100" w:beforeAutospacing="1" w:after="119"/>
    </w:pPr>
    <w:rPr>
      <w:color w:val="000000"/>
      <w:lang w:eastAsia="it-IT"/>
    </w:rPr>
  </w:style>
  <w:style w:type="paragraph" w:customStyle="1" w:styleId="small">
    <w:name w:val="small"/>
    <w:basedOn w:val="Normale"/>
    <w:uiPriority w:val="99"/>
    <w:rsid w:val="007C7F1E"/>
    <w:pPr>
      <w:suppressAutoHyphens w:val="0"/>
      <w:spacing w:before="280" w:after="280"/>
    </w:pPr>
    <w:rPr>
      <w:color w:val="000000"/>
      <w:kern w:val="2"/>
    </w:rPr>
  </w:style>
  <w:style w:type="paragraph" w:customStyle="1" w:styleId="Stile">
    <w:name w:val="Stile"/>
    <w:uiPriority w:val="99"/>
    <w:rsid w:val="007C7F1E"/>
    <w:pPr>
      <w:widowControl w:val="0"/>
      <w:suppressAutoHyphens/>
      <w:autoSpaceDE w:val="0"/>
    </w:pPr>
    <w:rPr>
      <w:rFonts w:ascii="Times New Roman" w:eastAsia="Times New Roman" w:hAnsi="Times New Roman"/>
      <w:sz w:val="24"/>
      <w:szCs w:val="24"/>
      <w:lang w:eastAsia="zh-CN"/>
    </w:rPr>
  </w:style>
  <w:style w:type="paragraph" w:styleId="Corpodeltesto2">
    <w:name w:val="Body Text 2"/>
    <w:basedOn w:val="Normale"/>
    <w:link w:val="Corpodeltesto2Carattere"/>
    <w:uiPriority w:val="99"/>
    <w:rsid w:val="007C7F1E"/>
    <w:pPr>
      <w:suppressAutoHyphens w:val="0"/>
      <w:spacing w:after="120" w:line="480" w:lineRule="auto"/>
    </w:pPr>
    <w:rPr>
      <w:rFonts w:ascii="Calibri" w:eastAsia="Calibri" w:hAnsi="Calibri"/>
      <w:lang w:eastAsia="it-IT"/>
    </w:rPr>
  </w:style>
  <w:style w:type="character" w:customStyle="1" w:styleId="BodyText2Char1">
    <w:name w:val="Body Text 2 Char1"/>
    <w:uiPriority w:val="99"/>
    <w:semiHidden/>
    <w:rsid w:val="00937377"/>
    <w:rPr>
      <w:rFonts w:ascii="Times New Roman" w:eastAsia="Times New Roman" w:hAnsi="Times New Roman"/>
      <w:sz w:val="24"/>
      <w:szCs w:val="24"/>
      <w:lang w:eastAsia="zh-CN"/>
    </w:rPr>
  </w:style>
  <w:style w:type="character" w:customStyle="1" w:styleId="Corpodeltesto2Carattere2">
    <w:name w:val="Corpo del testo 2 Carattere2"/>
    <w:uiPriority w:val="99"/>
    <w:semiHidden/>
    <w:rsid w:val="007C7F1E"/>
    <w:rPr>
      <w:rFonts w:ascii="Times New Roman" w:hAnsi="Times New Roman" w:cs="Times New Roman"/>
      <w:sz w:val="24"/>
      <w:szCs w:val="24"/>
      <w:lang w:eastAsia="zh-CN"/>
    </w:rPr>
  </w:style>
  <w:style w:type="paragraph" w:styleId="Titolo">
    <w:name w:val="Title"/>
    <w:basedOn w:val="Normale"/>
    <w:next w:val="Sottotitolo"/>
    <w:link w:val="TitoloCarattere"/>
    <w:uiPriority w:val="99"/>
    <w:qFormat/>
    <w:rsid w:val="007C7F1E"/>
    <w:pPr>
      <w:jc w:val="center"/>
    </w:pPr>
    <w:rPr>
      <w:rFonts w:ascii="Calibri" w:eastAsia="Calibri" w:hAnsi="Calibri"/>
      <w:b/>
      <w:bCs/>
      <w:sz w:val="32"/>
      <w:szCs w:val="32"/>
      <w:lang w:eastAsia="it-IT"/>
    </w:rPr>
  </w:style>
  <w:style w:type="character" w:customStyle="1" w:styleId="TitleChar1">
    <w:name w:val="Title Char1"/>
    <w:uiPriority w:val="10"/>
    <w:rsid w:val="00937377"/>
    <w:rPr>
      <w:rFonts w:ascii="Cambria" w:eastAsia="Times New Roman" w:hAnsi="Cambria" w:cs="Times New Roman"/>
      <w:b/>
      <w:bCs/>
      <w:kern w:val="28"/>
      <w:sz w:val="32"/>
      <w:szCs w:val="32"/>
      <w:lang w:eastAsia="zh-CN"/>
    </w:rPr>
  </w:style>
  <w:style w:type="character" w:customStyle="1" w:styleId="TitoloCarattere1">
    <w:name w:val="Titolo Carattere1"/>
    <w:uiPriority w:val="99"/>
    <w:rsid w:val="007C7F1E"/>
    <w:rPr>
      <w:rFonts w:ascii="Cambria" w:hAnsi="Cambria" w:cs="Times New Roman"/>
      <w:color w:val="17365D"/>
      <w:spacing w:val="5"/>
      <w:kern w:val="28"/>
      <w:sz w:val="52"/>
      <w:szCs w:val="52"/>
      <w:lang w:eastAsia="zh-CN"/>
    </w:rPr>
  </w:style>
  <w:style w:type="character" w:customStyle="1" w:styleId="CarattereCarattere3">
    <w:name w:val="Carattere Carattere3"/>
    <w:uiPriority w:val="99"/>
    <w:rsid w:val="001A56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5412">
      <w:bodyDiv w:val="1"/>
      <w:marLeft w:val="0"/>
      <w:marRight w:val="0"/>
      <w:marTop w:val="0"/>
      <w:marBottom w:val="0"/>
      <w:divBdr>
        <w:top w:val="none" w:sz="0" w:space="0" w:color="auto"/>
        <w:left w:val="none" w:sz="0" w:space="0" w:color="auto"/>
        <w:bottom w:val="none" w:sz="0" w:space="0" w:color="auto"/>
        <w:right w:val="none" w:sz="0" w:space="0" w:color="auto"/>
      </w:divBdr>
    </w:div>
    <w:div w:id="1189834408">
      <w:bodyDiv w:val="1"/>
      <w:marLeft w:val="0"/>
      <w:marRight w:val="0"/>
      <w:marTop w:val="0"/>
      <w:marBottom w:val="0"/>
      <w:divBdr>
        <w:top w:val="none" w:sz="0" w:space="0" w:color="auto"/>
        <w:left w:val="none" w:sz="0" w:space="0" w:color="auto"/>
        <w:bottom w:val="none" w:sz="0" w:space="0" w:color="auto"/>
        <w:right w:val="none" w:sz="0" w:space="0" w:color="auto"/>
      </w:divBdr>
    </w:div>
    <w:div w:id="1259824986">
      <w:bodyDiv w:val="1"/>
      <w:marLeft w:val="0"/>
      <w:marRight w:val="0"/>
      <w:marTop w:val="0"/>
      <w:marBottom w:val="0"/>
      <w:divBdr>
        <w:top w:val="none" w:sz="0" w:space="0" w:color="auto"/>
        <w:left w:val="none" w:sz="0" w:space="0" w:color="auto"/>
        <w:bottom w:val="none" w:sz="0" w:space="0" w:color="auto"/>
        <w:right w:val="none" w:sz="0" w:space="0" w:color="auto"/>
      </w:divBdr>
    </w:div>
    <w:div w:id="1701280491">
      <w:bodyDiv w:val="1"/>
      <w:marLeft w:val="0"/>
      <w:marRight w:val="0"/>
      <w:marTop w:val="0"/>
      <w:marBottom w:val="0"/>
      <w:divBdr>
        <w:top w:val="none" w:sz="0" w:space="0" w:color="auto"/>
        <w:left w:val="none" w:sz="0" w:space="0" w:color="auto"/>
        <w:bottom w:val="none" w:sz="0" w:space="0" w:color="auto"/>
        <w:right w:val="none" w:sz="0" w:space="0" w:color="auto"/>
      </w:divBdr>
    </w:div>
    <w:div w:id="1743137956">
      <w:bodyDiv w:val="1"/>
      <w:marLeft w:val="0"/>
      <w:marRight w:val="0"/>
      <w:marTop w:val="0"/>
      <w:marBottom w:val="0"/>
      <w:divBdr>
        <w:top w:val="none" w:sz="0" w:space="0" w:color="auto"/>
        <w:left w:val="none" w:sz="0" w:space="0" w:color="auto"/>
        <w:bottom w:val="none" w:sz="0" w:space="0" w:color="auto"/>
        <w:right w:val="none" w:sz="0" w:space="0" w:color="auto"/>
      </w:divBdr>
    </w:div>
    <w:div w:id="1802847145">
      <w:marLeft w:val="0"/>
      <w:marRight w:val="0"/>
      <w:marTop w:val="0"/>
      <w:marBottom w:val="0"/>
      <w:divBdr>
        <w:top w:val="none" w:sz="0" w:space="0" w:color="auto"/>
        <w:left w:val="none" w:sz="0" w:space="0" w:color="auto"/>
        <w:bottom w:val="none" w:sz="0" w:space="0" w:color="auto"/>
        <w:right w:val="none" w:sz="0" w:space="0" w:color="auto"/>
      </w:divBdr>
    </w:div>
    <w:div w:id="1802847146">
      <w:marLeft w:val="0"/>
      <w:marRight w:val="0"/>
      <w:marTop w:val="0"/>
      <w:marBottom w:val="0"/>
      <w:divBdr>
        <w:top w:val="none" w:sz="0" w:space="0" w:color="auto"/>
        <w:left w:val="none" w:sz="0" w:space="0" w:color="auto"/>
        <w:bottom w:val="none" w:sz="0" w:space="0" w:color="auto"/>
        <w:right w:val="none" w:sz="0" w:space="0" w:color="auto"/>
      </w:divBdr>
    </w:div>
    <w:div w:id="1802847147">
      <w:marLeft w:val="0"/>
      <w:marRight w:val="0"/>
      <w:marTop w:val="0"/>
      <w:marBottom w:val="0"/>
      <w:divBdr>
        <w:top w:val="none" w:sz="0" w:space="0" w:color="auto"/>
        <w:left w:val="none" w:sz="0" w:space="0" w:color="auto"/>
        <w:bottom w:val="none" w:sz="0" w:space="0" w:color="auto"/>
        <w:right w:val="none" w:sz="0" w:space="0" w:color="auto"/>
      </w:divBdr>
    </w:div>
    <w:div w:id="1802847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st-santipaolocarlo.it/web/guest/contenuto-web/-/asset_publisher/Q47FrkrNjNTu/content/codice-etico-e-di-comportamento"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sst-santipaolocarlo.it/web/guest/piano-triennale-della-prevenzione-della-corruzione-e-della-trasparenz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3377</Words>
  <Characters>21519</Characters>
  <Application>Microsoft Office Word</Application>
  <DocSecurity>0</DocSecurity>
  <Lines>179</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Rossini Marta</cp:lastModifiedBy>
  <cp:revision>17</cp:revision>
  <dcterms:created xsi:type="dcterms:W3CDTF">2021-09-01T09:39:00Z</dcterms:created>
  <dcterms:modified xsi:type="dcterms:W3CDTF">2022-11-11T09:31:00Z</dcterms:modified>
</cp:coreProperties>
</file>